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4F7" w:rsidRPr="00D03A9E" w:rsidRDefault="001D24F7" w:rsidP="00B0360A">
      <w:pPr>
        <w:ind w:right="29"/>
      </w:pPr>
    </w:p>
    <w:p w:rsidR="00300930" w:rsidRPr="00D03A9E" w:rsidRDefault="00A55E6A" w:rsidP="00B0360A">
      <w:pPr>
        <w:ind w:right="29"/>
      </w:pPr>
      <w:r>
        <w:rPr>
          <w:noProof/>
        </w:rPr>
        <w:drawing>
          <wp:inline distT="0" distB="0" distL="0" distR="0">
            <wp:extent cx="5895975" cy="2047875"/>
            <wp:effectExtent l="19050" t="0" r="9525" b="0"/>
            <wp:docPr id="1" name="Picture 1" descr="NFX Tagline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FX Tagline Transparent"/>
                    <pic:cNvPicPr>
                      <a:picLocks noChangeAspect="1" noChangeArrowheads="1"/>
                    </pic:cNvPicPr>
                  </pic:nvPicPr>
                  <pic:blipFill>
                    <a:blip r:embed="rId7" cstate="print"/>
                    <a:srcRect/>
                    <a:stretch>
                      <a:fillRect/>
                    </a:stretch>
                  </pic:blipFill>
                  <pic:spPr bwMode="auto">
                    <a:xfrm>
                      <a:off x="0" y="0"/>
                      <a:ext cx="5895975" cy="2047875"/>
                    </a:xfrm>
                    <a:prstGeom prst="rect">
                      <a:avLst/>
                    </a:prstGeom>
                    <a:noFill/>
                    <a:ln w="9525">
                      <a:noFill/>
                      <a:miter lim="800000"/>
                      <a:headEnd/>
                      <a:tailEnd/>
                    </a:ln>
                  </pic:spPr>
                </pic:pic>
              </a:graphicData>
            </a:graphic>
          </wp:inline>
        </w:drawing>
      </w:r>
    </w:p>
    <w:p w:rsidR="00F22F66" w:rsidRPr="00D03A9E" w:rsidRDefault="00F22F66" w:rsidP="00B0360A">
      <w:pPr>
        <w:ind w:right="29"/>
      </w:pPr>
    </w:p>
    <w:p w:rsidR="00F22F66" w:rsidRPr="00D03A9E" w:rsidRDefault="00F22F66" w:rsidP="00B0360A">
      <w:pPr>
        <w:ind w:right="29"/>
      </w:pPr>
    </w:p>
    <w:p w:rsidR="009521E6" w:rsidRPr="00D03A9E" w:rsidRDefault="009521E6" w:rsidP="00B0360A">
      <w:pPr>
        <w:ind w:right="29"/>
      </w:pPr>
    </w:p>
    <w:p w:rsidR="00F22F66" w:rsidRPr="00D03A9E" w:rsidRDefault="00F22F66" w:rsidP="00B0360A">
      <w:pPr>
        <w:ind w:right="29"/>
      </w:pPr>
    </w:p>
    <w:p w:rsidR="00F22F66" w:rsidRPr="00D03A9E" w:rsidRDefault="00F22F66" w:rsidP="00B0360A">
      <w:pPr>
        <w:ind w:right="29"/>
      </w:pPr>
    </w:p>
    <w:p w:rsidR="00F22F66" w:rsidRPr="00BF102C" w:rsidRDefault="00F22F66" w:rsidP="00B0360A">
      <w:pPr>
        <w:ind w:right="29"/>
      </w:pPr>
    </w:p>
    <w:p w:rsidR="00F22F66" w:rsidRPr="009521E6" w:rsidRDefault="00AE7C9F" w:rsidP="00B0360A">
      <w:pPr>
        <w:pStyle w:val="Title"/>
        <w:ind w:right="29"/>
      </w:pPr>
      <w:r>
        <w:t>Network Assessment</w:t>
      </w:r>
      <w:r w:rsidR="00CC5090">
        <w:t xml:space="preserve"> Report</w:t>
      </w:r>
    </w:p>
    <w:p w:rsidR="00F22F66" w:rsidRPr="00CC5090" w:rsidRDefault="00F22F66" w:rsidP="00B0360A">
      <w:pPr>
        <w:pStyle w:val="Title"/>
        <w:ind w:right="29"/>
      </w:pPr>
      <w:r w:rsidRPr="00CC5090">
        <w:t>Executive Summary</w:t>
      </w:r>
    </w:p>
    <w:p w:rsidR="00F22F66" w:rsidRPr="00D03A9E" w:rsidRDefault="00F22F66" w:rsidP="00B0360A">
      <w:pPr>
        <w:ind w:right="29"/>
      </w:pPr>
    </w:p>
    <w:p w:rsidR="00F22F66" w:rsidRPr="00D03A9E" w:rsidRDefault="006833CF" w:rsidP="00B0360A">
      <w:pPr>
        <w:ind w:right="29"/>
      </w:pPr>
      <w:r w:rsidRPr="00D03A9E">
        <w:tab/>
      </w:r>
      <w:r w:rsidRPr="00D03A9E">
        <w:tab/>
      </w:r>
      <w:r w:rsidRPr="00D03A9E">
        <w:tab/>
      </w:r>
      <w:r w:rsidRPr="00D03A9E">
        <w:tab/>
      </w:r>
      <w:r w:rsidRPr="00D03A9E">
        <w:tab/>
      </w:r>
    </w:p>
    <w:p w:rsidR="009521E6" w:rsidRPr="00D03A9E" w:rsidRDefault="009521E6" w:rsidP="00B0360A">
      <w:pPr>
        <w:ind w:right="29"/>
      </w:pPr>
    </w:p>
    <w:p w:rsidR="00EE0A18" w:rsidRPr="00D03A9E" w:rsidRDefault="00EE0A18" w:rsidP="00B0360A">
      <w:pPr>
        <w:ind w:right="29"/>
      </w:pPr>
      <w:r w:rsidRPr="00D03A9E">
        <w:tab/>
      </w:r>
      <w:r w:rsidRPr="00D03A9E">
        <w:tab/>
      </w:r>
      <w:r w:rsidRPr="00D03A9E">
        <w:tab/>
      </w:r>
      <w:r w:rsidRPr="00D03A9E">
        <w:tab/>
      </w:r>
      <w:r w:rsidRPr="00D03A9E">
        <w:tab/>
      </w:r>
    </w:p>
    <w:p w:rsidR="00EE0A18" w:rsidRPr="00BF102C" w:rsidRDefault="0078578F" w:rsidP="00B0360A">
      <w:pPr>
        <w:pStyle w:val="StyleNormalArial10ptBoldCentered"/>
        <w:ind w:right="29"/>
      </w:pPr>
      <w:r w:rsidRPr="00BF102C">
        <w:t>Project Name:[</w:t>
      </w:r>
      <w:r w:rsidR="00A034D9">
        <w:t>CDS Test</w:t>
      </w:r>
      <w:r w:rsidRPr="00BF102C">
        <w:t>]</w:t>
      </w:r>
    </w:p>
    <w:p w:rsidR="00EE0A18" w:rsidRPr="00BF102C" w:rsidRDefault="0078578F" w:rsidP="00B0360A">
      <w:pPr>
        <w:pStyle w:val="StyleNormalArial10ptBoldCentered"/>
        <w:ind w:right="29"/>
      </w:pPr>
      <w:r w:rsidRPr="0078578F">
        <w:t>Date:</w:t>
      </w:r>
      <w:r w:rsidR="00EE0A18" w:rsidRPr="0078578F">
        <w:t>[</w:t>
      </w:r>
      <w:r w:rsidR="0098301C">
        <w:t>1/18/2010</w:t>
      </w:r>
      <w:r w:rsidR="00EE0A18" w:rsidRPr="00BF102C">
        <w:t>]</w:t>
      </w:r>
    </w:p>
    <w:p w:rsidR="00EE0A18" w:rsidRPr="00D03A9E" w:rsidRDefault="00EE0A18" w:rsidP="00B0360A">
      <w:pPr>
        <w:ind w:right="29"/>
      </w:pPr>
    </w:p>
    <w:p w:rsidR="00EE0A18" w:rsidRPr="00BF102C" w:rsidRDefault="00EE0A18" w:rsidP="00B0360A">
      <w:pPr>
        <w:pStyle w:val="StyleNormalArial10ptBoldCentered"/>
        <w:ind w:right="29"/>
      </w:pPr>
      <w:r w:rsidRPr="00BF102C">
        <w:t>Prepared by:</w:t>
      </w:r>
      <w:r w:rsidR="00566A0F" w:rsidRPr="00BF102C">
        <w:t>[</w:t>
      </w:r>
      <w:r w:rsidR="00A034D9">
        <w:t>Name</w:t>
      </w:r>
      <w:r w:rsidRPr="00BF102C">
        <w:t>]</w:t>
      </w:r>
    </w:p>
    <w:p w:rsidR="00EE0A18" w:rsidRPr="00BF102C" w:rsidRDefault="00EE0A18" w:rsidP="00B0360A">
      <w:pPr>
        <w:pStyle w:val="StyleNormalArial10ptBoldCentered"/>
        <w:ind w:right="29"/>
      </w:pPr>
      <w:r w:rsidRPr="0078578F">
        <w:t>Cisco Reference ID:[</w:t>
      </w:r>
      <w:r w:rsidR="0015711B">
        <w:t>ID#</w:t>
      </w:r>
      <w:r w:rsidRPr="00BF102C">
        <w:t>]</w:t>
      </w:r>
    </w:p>
    <w:p w:rsidR="009521E6" w:rsidRPr="00D03A9E" w:rsidRDefault="009521E6" w:rsidP="00B0360A">
      <w:pPr>
        <w:ind w:right="29"/>
      </w:pPr>
    </w:p>
    <w:p w:rsidR="00F1083A" w:rsidRDefault="00F1083A" w:rsidP="00B0360A">
      <w:pPr>
        <w:pStyle w:val="StyleArialNarrow9ptCenteredAfter-053"/>
        <w:ind w:right="29"/>
      </w:pPr>
    </w:p>
    <w:p w:rsidR="00F1083A" w:rsidRDefault="00F1083A" w:rsidP="00B0360A">
      <w:pPr>
        <w:pStyle w:val="StyleArialNarrow9ptCenteredAfter-053"/>
        <w:ind w:right="29"/>
      </w:pPr>
    </w:p>
    <w:p w:rsidR="00F1083A" w:rsidRDefault="00F1083A" w:rsidP="00B0360A">
      <w:pPr>
        <w:pStyle w:val="StyleArialNarrow9ptCenteredAfter-053"/>
        <w:ind w:right="29"/>
      </w:pPr>
    </w:p>
    <w:p w:rsidR="00F1083A" w:rsidRDefault="00F1083A" w:rsidP="00B0360A">
      <w:pPr>
        <w:pStyle w:val="StyleArialNarrow9ptCenteredAfter-053"/>
        <w:ind w:right="29"/>
      </w:pPr>
    </w:p>
    <w:p w:rsidR="00F1083A" w:rsidRDefault="00F1083A" w:rsidP="00B0360A">
      <w:pPr>
        <w:pStyle w:val="StyleArialNarrow9ptCenteredAfter-053"/>
        <w:ind w:right="29"/>
      </w:pPr>
    </w:p>
    <w:p w:rsidR="00AE7C9F" w:rsidRDefault="00AE7C9F" w:rsidP="00B0360A">
      <w:pPr>
        <w:pStyle w:val="StyleArialNarrow9ptCenteredAfter-053"/>
        <w:ind w:right="29"/>
      </w:pPr>
    </w:p>
    <w:p w:rsidR="00AE7C9F" w:rsidRDefault="00AE7C9F" w:rsidP="00B0360A">
      <w:pPr>
        <w:pStyle w:val="StyleArialNarrow9ptCenteredAfter-053"/>
        <w:ind w:right="29"/>
      </w:pPr>
    </w:p>
    <w:p w:rsidR="00AE7C9F" w:rsidRDefault="00AE7C9F" w:rsidP="00B0360A">
      <w:pPr>
        <w:pStyle w:val="StyleArialNarrow9ptCenteredAfter-053"/>
        <w:ind w:right="29"/>
      </w:pPr>
    </w:p>
    <w:p w:rsidR="00AE7C9F" w:rsidRDefault="00AE7C9F" w:rsidP="00B0360A">
      <w:pPr>
        <w:pStyle w:val="StyleArialNarrow9ptCenteredAfter-053"/>
        <w:ind w:right="29"/>
      </w:pPr>
    </w:p>
    <w:p w:rsidR="00F1083A" w:rsidRDefault="00F1083A" w:rsidP="00B0360A">
      <w:pPr>
        <w:pStyle w:val="StyleArialNarrow9ptCenteredAfter-053"/>
        <w:ind w:right="29"/>
      </w:pPr>
    </w:p>
    <w:p w:rsidR="00F22F66" w:rsidRPr="002B0D75" w:rsidRDefault="00F22F66" w:rsidP="00B0360A">
      <w:pPr>
        <w:pStyle w:val="StyleArialNarrow9ptCenteredAfter-053"/>
        <w:ind w:right="29"/>
      </w:pPr>
      <w:r w:rsidRPr="002B0D75">
        <w:t>Notice of Copyright information:</w:t>
      </w:r>
    </w:p>
    <w:p w:rsidR="00A20F7E" w:rsidRDefault="00A20F7E" w:rsidP="00B0360A">
      <w:pPr>
        <w:pStyle w:val="StyleFooterArialNarrow9ptBefore006After-053"/>
        <w:ind w:right="29"/>
      </w:pPr>
    </w:p>
    <w:p w:rsidR="00F22F66" w:rsidRPr="002B0D75" w:rsidRDefault="009521E6" w:rsidP="00B0360A">
      <w:pPr>
        <w:pStyle w:val="StyleFooterArialNarrow9ptBefore006After-053"/>
        <w:ind w:right="29"/>
      </w:pPr>
      <w:r>
        <w:t>Netformx Network Discovery</w:t>
      </w:r>
      <w:r w:rsidR="00EF1394">
        <w:t xml:space="preserve"> is integrated with C</w:t>
      </w:r>
      <w:r>
        <w:t xml:space="preserve">isco Discovery Services. All the information </w:t>
      </w:r>
      <w:r w:rsidR="00EF1394">
        <w:t xml:space="preserve">which is provided by Cisco’s Discovery Service and </w:t>
      </w:r>
      <w:r>
        <w:t xml:space="preserve">contained in this </w:t>
      </w:r>
      <w:r w:rsidR="00EF1394">
        <w:t xml:space="preserve">document </w:t>
      </w:r>
      <w:r>
        <w:t xml:space="preserve">is </w:t>
      </w:r>
      <w:r w:rsidR="00F22F66" w:rsidRPr="002B0D75">
        <w:t xml:space="preserve">protected by copyright except as specifically permitted </w:t>
      </w:r>
      <w:r w:rsidR="00D15BDD" w:rsidRPr="002B0D75">
        <w:t>herein;</w:t>
      </w:r>
      <w:r w:rsidR="00F22F66" w:rsidRPr="002B0D75">
        <w:t xml:space="preserve"> no portion of the information in this document may be reproduced in any form, or by any means, without prior written permission from Cisco.</w:t>
      </w:r>
    </w:p>
    <w:p w:rsidR="00F22F66" w:rsidRPr="002B0D75" w:rsidRDefault="00F22F66" w:rsidP="00B0360A">
      <w:pPr>
        <w:pStyle w:val="StyleArialNarrow9ptCenteredAfter-053"/>
        <w:ind w:right="29"/>
      </w:pPr>
    </w:p>
    <w:p w:rsidR="00300930" w:rsidRPr="008C7328" w:rsidRDefault="00300930" w:rsidP="00B0360A">
      <w:pPr>
        <w:ind w:right="29"/>
        <w:jc w:val="center"/>
        <w:sectPr w:rsidR="00300930" w:rsidRPr="008C7328" w:rsidSect="00B0360A">
          <w:headerReference w:type="even" r:id="rId8"/>
          <w:headerReference w:type="default" r:id="rId9"/>
          <w:footerReference w:type="even" r:id="rId10"/>
          <w:footerReference w:type="default" r:id="rId11"/>
          <w:headerReference w:type="first" r:id="rId12"/>
          <w:footerReference w:type="first" r:id="rId13"/>
          <w:pgSz w:w="11909" w:h="16834" w:code="9"/>
          <w:pgMar w:top="1728" w:right="1440" w:bottom="1728" w:left="1440" w:header="720" w:footer="720" w:gutter="0"/>
          <w:pgNumType w:start="1"/>
          <w:cols w:space="720"/>
          <w:titlePg/>
        </w:sectPr>
      </w:pPr>
    </w:p>
    <w:p w:rsidR="00300930" w:rsidRPr="00D03A9E" w:rsidRDefault="004D6FDF" w:rsidP="00B0360A">
      <w:pPr>
        <w:ind w:right="29"/>
      </w:pPr>
      <w:hyperlink r:id="rId14" w:history="1">
        <w:r w:rsidR="009B57F1">
          <w:rPr>
            <w:rFonts w:ascii="Arial" w:hAnsi="Arial" w:cs="Arial"/>
            <w:sz w:val="18"/>
            <w:szCs w:val="18"/>
          </w:rPr>
          <w:br w:type="textWrapping" w:clear="all"/>
        </w:r>
      </w:hyperlink>
    </w:p>
    <w:p w:rsidR="008963C9" w:rsidRPr="00C961AF" w:rsidRDefault="008963C9" w:rsidP="00B0360A">
      <w:pPr>
        <w:ind w:right="29"/>
        <w:jc w:val="both"/>
      </w:pPr>
      <w:r w:rsidRPr="00C961AF">
        <w:t>Important Notice and Disclaimer:</w:t>
      </w:r>
    </w:p>
    <w:p w:rsidR="009521E6" w:rsidRPr="00C961AF" w:rsidRDefault="009521E6" w:rsidP="00B0360A">
      <w:pPr>
        <w:ind w:right="29"/>
        <w:jc w:val="both"/>
      </w:pPr>
    </w:p>
    <w:p w:rsidR="008963C9" w:rsidRPr="00C961AF" w:rsidRDefault="008963C9" w:rsidP="00B0360A">
      <w:pPr>
        <w:ind w:right="29"/>
        <w:jc w:val="both"/>
      </w:pPr>
      <w:r w:rsidRPr="00C961AF">
        <w:t xml:space="preserve">Although </w:t>
      </w:r>
      <w:r w:rsidR="00B709A4" w:rsidRPr="00C961AF">
        <w:t>Netformx and Cisco have</w:t>
      </w:r>
      <w:r w:rsidRPr="00C961AF">
        <w:t xml:space="preserve"> attempted to provide accurate and complete information in this report, </w:t>
      </w:r>
      <w:r w:rsidR="00B709A4" w:rsidRPr="00C961AF">
        <w:t>Netformx and Cisco assume</w:t>
      </w:r>
      <w:r w:rsidRPr="00C961AF">
        <w:t xml:space="preserve"> no responsibility for the accuracy or completeness of the information.  Several factors, including but not limited to (a) the time passed between completion of data collection and the date of this report and possible changes in network configurations, (b) fluctuations in lifecycle milestones, (c) incomplete collection of hardware lifecycles, can contribute to the accuracy or completeness of the information.  It is solely the responsibility of the customer to verify the accuracy and completeness of the information.</w:t>
      </w:r>
    </w:p>
    <w:p w:rsidR="008963C9" w:rsidRPr="00C961AF" w:rsidRDefault="008963C9" w:rsidP="00B0360A">
      <w:pPr>
        <w:ind w:right="29"/>
        <w:jc w:val="both"/>
      </w:pPr>
    </w:p>
    <w:p w:rsidR="008963C9" w:rsidRPr="00C961AF" w:rsidRDefault="008963C9" w:rsidP="00B0360A">
      <w:pPr>
        <w:ind w:right="29"/>
        <w:jc w:val="both"/>
      </w:pPr>
      <w:r w:rsidRPr="00C961AF">
        <w:t xml:space="preserve">ALL INFORMATION PROVIDED IN THIS REPORT IS PROVIDED “AS IS” WITH ALL FAULTS WITHOUT WARRANTY OF ANY KIND, EITHER EXPRESS OR IMPLIED. </w:t>
      </w:r>
      <w:r w:rsidR="00B709A4" w:rsidRPr="00C961AF">
        <w:t xml:space="preserve">NETFORMX AND </w:t>
      </w:r>
      <w:r w:rsidRPr="00C961AF">
        <w:t>CISCO DISCLAIM ALL WARRANTIES, EXPRESS OR IMPLIED INCLUDING, WITHOUT LIMITATION, THOSE OF MERCHANTABILITY, FITNESS FOR A PARTICULAR PURPOSE AND NONINFRINGEMENT OR ARISING FROM A COURSE OF DEALING, USAGE, OR TRADE PRACTICE.</w:t>
      </w:r>
    </w:p>
    <w:p w:rsidR="008963C9" w:rsidRPr="00C961AF" w:rsidRDefault="008963C9" w:rsidP="00B0360A">
      <w:pPr>
        <w:ind w:right="29"/>
        <w:jc w:val="both"/>
      </w:pPr>
    </w:p>
    <w:p w:rsidR="008963C9" w:rsidRPr="00C961AF" w:rsidRDefault="00B709A4" w:rsidP="00B0360A">
      <w:pPr>
        <w:ind w:right="29"/>
        <w:jc w:val="both"/>
      </w:pPr>
      <w:r w:rsidRPr="00C961AF">
        <w:t xml:space="preserve">NETFORMX AND </w:t>
      </w:r>
      <w:r w:rsidR="008963C9" w:rsidRPr="00C961AF">
        <w:t>CISCO SHALL NOT BE LIABLE FOR ANY DIRECT, INDIRECT, SPECIAL, CONSEQUENTIAL, OR INCIDENTAL DAMAGES INCLUDING, WITHOUT LIMITATION, LOST PROFITS OR REVENUES, COSTS OF REPLACEMENT GOODS, LOSS OR DAMAGE TO DATA ARISING OR RELATED TO THE USE OR INABILITY TO USE THIS INFORMATION, DAMAGES RESULTING FROM USE OF OR RELIANCE ON THE INFORMATION, EVEN IF CISCO OR ITS SUPPLIERS HAVE BEEN ADVISED OF THE POSSIBILITY OF SUCH DAMAGES.</w:t>
      </w:r>
    </w:p>
    <w:p w:rsidR="00582255" w:rsidRPr="00C961AF" w:rsidRDefault="00582255" w:rsidP="00B0360A">
      <w:pPr>
        <w:ind w:right="29"/>
        <w:jc w:val="both"/>
      </w:pPr>
    </w:p>
    <w:p w:rsidR="00582255" w:rsidRPr="00C961AF" w:rsidRDefault="00582255" w:rsidP="00B0360A">
      <w:pPr>
        <w:ind w:right="29"/>
        <w:jc w:val="both"/>
      </w:pPr>
    </w:p>
    <w:p w:rsidR="00582255" w:rsidRPr="00D03A9E" w:rsidRDefault="00582255" w:rsidP="00B0360A">
      <w:pPr>
        <w:ind w:right="29"/>
        <w:jc w:val="both"/>
      </w:pPr>
    </w:p>
    <w:p w:rsidR="00582255" w:rsidRPr="00D03A9E" w:rsidRDefault="00582255" w:rsidP="00B0360A">
      <w:pPr>
        <w:ind w:right="29"/>
        <w:jc w:val="both"/>
      </w:pPr>
    </w:p>
    <w:p w:rsidR="00582255" w:rsidRPr="00D03A9E" w:rsidRDefault="00582255" w:rsidP="00B0360A">
      <w:pPr>
        <w:ind w:right="29"/>
        <w:jc w:val="both"/>
      </w:pPr>
    </w:p>
    <w:p w:rsidR="00582255" w:rsidRPr="00D03A9E" w:rsidRDefault="00582255" w:rsidP="00B0360A">
      <w:pPr>
        <w:ind w:right="29"/>
        <w:jc w:val="both"/>
      </w:pPr>
    </w:p>
    <w:p w:rsidR="00AE7C9F" w:rsidRDefault="00582255" w:rsidP="00B0360A">
      <w:pPr>
        <w:ind w:right="29"/>
        <w:jc w:val="both"/>
      </w:pPr>
      <w:r w:rsidRPr="00C961AF">
        <w:t>CISCO CONFIDENTIAL INFORMATION</w:t>
      </w:r>
    </w:p>
    <w:p w:rsidR="00127DF7" w:rsidRPr="00C961AF" w:rsidRDefault="00582255" w:rsidP="00B0360A">
      <w:pPr>
        <w:ind w:right="29"/>
        <w:jc w:val="both"/>
      </w:pPr>
      <w:r w:rsidRPr="00C961AF">
        <w:br/>
        <w:t>THE INFORMATION AND RULES IN THIS CISCO PROPRIETARY CODE AND/OR TOOL CONTAIN VALUABLE TRADE SECRETS AND CONFIDENTIAL AND PROPRIETARY INFORMATION OF CISCO AND ITS SUPPLIERS, AND MAY NOT BE USED BY YOU OR DISCLOSED TO ANY PERSON, ORGANIZATION, OR ENTITY EXCEPT IN CONNECTION WITH DELIVERY OF SUPPORT SERVICES TO CISCO'S END CUSTOMERS IN ACCORDANCE WITH YOUR CISCO SERVICES AGREEMENT OR CISCO AUTHORIZED CHANNEL AGREEMENT.  THE DISTRIBUTION OF THE INFORMATION AND RULES IN THIS CODE AND/OR TOOL DOES NOT GRANT ANY LICENSE OR RIGHTS, IN WHOLE OR IN PART, TO THE INFORMATION, CONTENT, PRODUCTS, TECHNOLOGY OF INTELLECTUAL PROPERTY CONTAINED HEREIN. CISCO CONFIDENTIAL INFORMATION</w:t>
      </w:r>
    </w:p>
    <w:p w:rsidR="00116014" w:rsidRPr="00D03A9E" w:rsidRDefault="00127DF7" w:rsidP="00B0360A">
      <w:pPr>
        <w:ind w:right="29"/>
      </w:pPr>
      <w:r w:rsidRPr="00D03A9E">
        <w:br w:type="page"/>
      </w:r>
    </w:p>
    <w:p w:rsidR="0063588B" w:rsidRDefault="00116014" w:rsidP="00B0360A">
      <w:pPr>
        <w:pStyle w:val="Title"/>
        <w:ind w:right="29"/>
      </w:pPr>
      <w:r w:rsidRPr="00F22F66">
        <w:lastRenderedPageBreak/>
        <w:t>Table of Contents</w:t>
      </w:r>
    </w:p>
    <w:p w:rsidR="0063588B" w:rsidRDefault="0063588B" w:rsidP="00B0360A">
      <w:pPr>
        <w:pStyle w:val="Title"/>
        <w:ind w:right="29"/>
      </w:pPr>
    </w:p>
    <w:p w:rsidR="00935F5D" w:rsidRDefault="004D6FDF">
      <w:pPr>
        <w:pStyle w:val="TOC1"/>
        <w:tabs>
          <w:tab w:val="left" w:pos="480"/>
          <w:tab w:val="right" w:leader="underscore" w:pos="9019"/>
        </w:tabs>
        <w:rPr>
          <w:b w:val="0"/>
          <w:bCs w:val="0"/>
          <w:i w:val="0"/>
          <w:iCs w:val="0"/>
          <w:noProof/>
          <w:szCs w:val="24"/>
          <w:lang w:bidi="he-IL"/>
        </w:rPr>
      </w:pPr>
      <w:r w:rsidRPr="004D6FDF">
        <w:rPr>
          <w:i w:val="0"/>
          <w:iCs w:val="0"/>
          <w:color w:val="333399"/>
          <w:sz w:val="48"/>
        </w:rPr>
        <w:fldChar w:fldCharType="begin"/>
      </w:r>
      <w:r w:rsidR="00357B1E">
        <w:rPr>
          <w:i w:val="0"/>
          <w:iCs w:val="0"/>
          <w:color w:val="333399"/>
          <w:sz w:val="48"/>
        </w:rPr>
        <w:instrText xml:space="preserve"> TOC \o "2-2" \h \z \t "Heading 1,1" </w:instrText>
      </w:r>
      <w:r w:rsidRPr="004D6FDF">
        <w:rPr>
          <w:i w:val="0"/>
          <w:iCs w:val="0"/>
          <w:color w:val="333399"/>
          <w:sz w:val="48"/>
        </w:rPr>
        <w:fldChar w:fldCharType="separate"/>
      </w:r>
      <w:hyperlink w:anchor="_Toc251500843" w:history="1">
        <w:r w:rsidR="00935F5D" w:rsidRPr="00F57DC9">
          <w:rPr>
            <w:rStyle w:val="Hyperlink"/>
            <w:noProof/>
          </w:rPr>
          <w:t>1.</w:t>
        </w:r>
        <w:r w:rsidR="00935F5D">
          <w:rPr>
            <w:b w:val="0"/>
            <w:bCs w:val="0"/>
            <w:i w:val="0"/>
            <w:iCs w:val="0"/>
            <w:noProof/>
            <w:szCs w:val="24"/>
            <w:lang w:bidi="he-IL"/>
          </w:rPr>
          <w:tab/>
        </w:r>
        <w:r w:rsidR="00935F5D" w:rsidRPr="00F57DC9">
          <w:rPr>
            <w:rStyle w:val="Hyperlink"/>
            <w:noProof/>
          </w:rPr>
          <w:t>Scope of Inventory Profile Report</w:t>
        </w:r>
        <w:r w:rsidR="00935F5D">
          <w:rPr>
            <w:noProof/>
            <w:webHidden/>
          </w:rPr>
          <w:tab/>
        </w:r>
        <w:r>
          <w:rPr>
            <w:noProof/>
            <w:webHidden/>
          </w:rPr>
          <w:fldChar w:fldCharType="begin"/>
        </w:r>
        <w:r w:rsidR="00935F5D">
          <w:rPr>
            <w:noProof/>
            <w:webHidden/>
          </w:rPr>
          <w:instrText xml:space="preserve"> PAGEREF _Toc251500843 \h </w:instrText>
        </w:r>
        <w:r>
          <w:rPr>
            <w:noProof/>
            <w:webHidden/>
          </w:rPr>
        </w:r>
        <w:r>
          <w:rPr>
            <w:noProof/>
            <w:webHidden/>
          </w:rPr>
          <w:fldChar w:fldCharType="separate"/>
        </w:r>
        <w:r w:rsidR="0098301C">
          <w:rPr>
            <w:noProof/>
            <w:webHidden/>
          </w:rPr>
          <w:t>4</w:t>
        </w:r>
        <w:r>
          <w:rPr>
            <w:noProof/>
            <w:webHidden/>
          </w:rPr>
          <w:fldChar w:fldCharType="end"/>
        </w:r>
      </w:hyperlink>
    </w:p>
    <w:p w:rsidR="00935F5D" w:rsidRDefault="004D6FDF">
      <w:pPr>
        <w:pStyle w:val="TOC1"/>
        <w:tabs>
          <w:tab w:val="left" w:pos="480"/>
          <w:tab w:val="right" w:leader="underscore" w:pos="9019"/>
        </w:tabs>
        <w:rPr>
          <w:b w:val="0"/>
          <w:bCs w:val="0"/>
          <w:i w:val="0"/>
          <w:iCs w:val="0"/>
          <w:noProof/>
          <w:szCs w:val="24"/>
          <w:lang w:bidi="he-IL"/>
        </w:rPr>
      </w:pPr>
      <w:hyperlink w:anchor="_Toc251500844" w:history="1">
        <w:r w:rsidR="00935F5D" w:rsidRPr="00F57DC9">
          <w:rPr>
            <w:rStyle w:val="Hyperlink"/>
            <w:noProof/>
          </w:rPr>
          <w:t>2.</w:t>
        </w:r>
        <w:r w:rsidR="00935F5D">
          <w:rPr>
            <w:b w:val="0"/>
            <w:bCs w:val="0"/>
            <w:i w:val="0"/>
            <w:iCs w:val="0"/>
            <w:noProof/>
            <w:szCs w:val="24"/>
            <w:lang w:bidi="he-IL"/>
          </w:rPr>
          <w:tab/>
        </w:r>
        <w:r w:rsidR="00935F5D" w:rsidRPr="00F57DC9">
          <w:rPr>
            <w:rStyle w:val="Hyperlink"/>
            <w:noProof/>
          </w:rPr>
          <w:t>Device Summary</w:t>
        </w:r>
        <w:r w:rsidR="00935F5D">
          <w:rPr>
            <w:noProof/>
            <w:webHidden/>
          </w:rPr>
          <w:tab/>
        </w:r>
        <w:r>
          <w:rPr>
            <w:noProof/>
            <w:webHidden/>
          </w:rPr>
          <w:fldChar w:fldCharType="begin"/>
        </w:r>
        <w:r w:rsidR="00935F5D">
          <w:rPr>
            <w:noProof/>
            <w:webHidden/>
          </w:rPr>
          <w:instrText xml:space="preserve"> PAGEREF _Toc251500844 \h </w:instrText>
        </w:r>
        <w:r>
          <w:rPr>
            <w:noProof/>
            <w:webHidden/>
          </w:rPr>
        </w:r>
        <w:r>
          <w:rPr>
            <w:noProof/>
            <w:webHidden/>
          </w:rPr>
          <w:fldChar w:fldCharType="separate"/>
        </w:r>
        <w:r w:rsidR="0098301C">
          <w:rPr>
            <w:noProof/>
            <w:webHidden/>
          </w:rPr>
          <w:t>5</w:t>
        </w:r>
        <w:r>
          <w:rPr>
            <w:noProof/>
            <w:webHidden/>
          </w:rPr>
          <w:fldChar w:fldCharType="end"/>
        </w:r>
      </w:hyperlink>
    </w:p>
    <w:p w:rsidR="00935F5D" w:rsidRDefault="004D6FDF">
      <w:pPr>
        <w:pStyle w:val="TOC2"/>
        <w:tabs>
          <w:tab w:val="left" w:pos="960"/>
          <w:tab w:val="right" w:leader="underscore" w:pos="9019"/>
        </w:tabs>
        <w:rPr>
          <w:b w:val="0"/>
          <w:bCs w:val="0"/>
          <w:noProof/>
          <w:sz w:val="24"/>
          <w:szCs w:val="24"/>
          <w:lang w:bidi="he-IL"/>
        </w:rPr>
      </w:pPr>
      <w:hyperlink w:anchor="_Toc251500845" w:history="1">
        <w:r w:rsidR="00935F5D" w:rsidRPr="00F57DC9">
          <w:rPr>
            <w:rStyle w:val="Hyperlink"/>
            <w:noProof/>
          </w:rPr>
          <w:t>2.1.</w:t>
        </w:r>
        <w:r w:rsidR="00935F5D">
          <w:rPr>
            <w:b w:val="0"/>
            <w:bCs w:val="0"/>
            <w:noProof/>
            <w:sz w:val="24"/>
            <w:szCs w:val="24"/>
            <w:lang w:bidi="he-IL"/>
          </w:rPr>
          <w:tab/>
        </w:r>
        <w:r w:rsidR="00935F5D" w:rsidRPr="00F57DC9">
          <w:rPr>
            <w:rStyle w:val="Hyperlink"/>
            <w:noProof/>
          </w:rPr>
          <w:t>Device Assessment Summary Table</w:t>
        </w:r>
        <w:r w:rsidR="00935F5D">
          <w:rPr>
            <w:noProof/>
            <w:webHidden/>
          </w:rPr>
          <w:tab/>
        </w:r>
        <w:r>
          <w:rPr>
            <w:noProof/>
            <w:webHidden/>
          </w:rPr>
          <w:fldChar w:fldCharType="begin"/>
        </w:r>
        <w:r w:rsidR="00935F5D">
          <w:rPr>
            <w:noProof/>
            <w:webHidden/>
          </w:rPr>
          <w:instrText xml:space="preserve"> PAGEREF _Toc251500845 \h </w:instrText>
        </w:r>
        <w:r>
          <w:rPr>
            <w:noProof/>
            <w:webHidden/>
          </w:rPr>
        </w:r>
        <w:r>
          <w:rPr>
            <w:noProof/>
            <w:webHidden/>
          </w:rPr>
          <w:fldChar w:fldCharType="separate"/>
        </w:r>
        <w:r w:rsidR="0098301C">
          <w:rPr>
            <w:noProof/>
            <w:webHidden/>
          </w:rPr>
          <w:t>5</w:t>
        </w:r>
        <w:r>
          <w:rPr>
            <w:noProof/>
            <w:webHidden/>
          </w:rPr>
          <w:fldChar w:fldCharType="end"/>
        </w:r>
      </w:hyperlink>
    </w:p>
    <w:p w:rsidR="00935F5D" w:rsidRDefault="004D6FDF">
      <w:pPr>
        <w:pStyle w:val="TOC1"/>
        <w:tabs>
          <w:tab w:val="left" w:pos="480"/>
          <w:tab w:val="right" w:leader="underscore" w:pos="9019"/>
        </w:tabs>
        <w:rPr>
          <w:b w:val="0"/>
          <w:bCs w:val="0"/>
          <w:i w:val="0"/>
          <w:iCs w:val="0"/>
          <w:noProof/>
          <w:szCs w:val="24"/>
          <w:lang w:bidi="he-IL"/>
        </w:rPr>
      </w:pPr>
      <w:hyperlink w:anchor="_Toc251500846" w:history="1">
        <w:r w:rsidR="00935F5D" w:rsidRPr="00F57DC9">
          <w:rPr>
            <w:rStyle w:val="Hyperlink"/>
            <w:noProof/>
          </w:rPr>
          <w:t>3.</w:t>
        </w:r>
        <w:r w:rsidR="00935F5D">
          <w:rPr>
            <w:b w:val="0"/>
            <w:bCs w:val="0"/>
            <w:i w:val="0"/>
            <w:iCs w:val="0"/>
            <w:noProof/>
            <w:szCs w:val="24"/>
            <w:lang w:bidi="he-IL"/>
          </w:rPr>
          <w:tab/>
        </w:r>
        <w:r w:rsidR="00935F5D" w:rsidRPr="00F57DC9">
          <w:rPr>
            <w:rStyle w:val="Hyperlink"/>
            <w:noProof/>
          </w:rPr>
          <w:t>Service Coverage</w:t>
        </w:r>
        <w:r w:rsidR="00935F5D">
          <w:rPr>
            <w:noProof/>
            <w:webHidden/>
          </w:rPr>
          <w:tab/>
        </w:r>
        <w:r>
          <w:rPr>
            <w:noProof/>
            <w:webHidden/>
          </w:rPr>
          <w:fldChar w:fldCharType="begin"/>
        </w:r>
        <w:r w:rsidR="00935F5D">
          <w:rPr>
            <w:noProof/>
            <w:webHidden/>
          </w:rPr>
          <w:instrText xml:space="preserve"> PAGEREF _Toc251500846 \h </w:instrText>
        </w:r>
        <w:r>
          <w:rPr>
            <w:noProof/>
            <w:webHidden/>
          </w:rPr>
        </w:r>
        <w:r>
          <w:rPr>
            <w:noProof/>
            <w:webHidden/>
          </w:rPr>
          <w:fldChar w:fldCharType="separate"/>
        </w:r>
        <w:r w:rsidR="0098301C">
          <w:rPr>
            <w:noProof/>
            <w:webHidden/>
          </w:rPr>
          <w:t>7</w:t>
        </w:r>
        <w:r>
          <w:rPr>
            <w:noProof/>
            <w:webHidden/>
          </w:rPr>
          <w:fldChar w:fldCharType="end"/>
        </w:r>
      </w:hyperlink>
    </w:p>
    <w:p w:rsidR="00935F5D" w:rsidRDefault="004D6FDF">
      <w:pPr>
        <w:pStyle w:val="TOC2"/>
        <w:tabs>
          <w:tab w:val="left" w:pos="960"/>
          <w:tab w:val="right" w:leader="underscore" w:pos="9019"/>
        </w:tabs>
        <w:rPr>
          <w:b w:val="0"/>
          <w:bCs w:val="0"/>
          <w:noProof/>
          <w:sz w:val="24"/>
          <w:szCs w:val="24"/>
          <w:lang w:bidi="he-IL"/>
        </w:rPr>
      </w:pPr>
      <w:hyperlink w:anchor="_Toc251500847" w:history="1">
        <w:r w:rsidR="00935F5D" w:rsidRPr="00F57DC9">
          <w:rPr>
            <w:rStyle w:val="Hyperlink"/>
            <w:noProof/>
          </w:rPr>
          <w:t>3.1.</w:t>
        </w:r>
        <w:r w:rsidR="00935F5D">
          <w:rPr>
            <w:b w:val="0"/>
            <w:bCs w:val="0"/>
            <w:noProof/>
            <w:sz w:val="24"/>
            <w:szCs w:val="24"/>
            <w:lang w:bidi="he-IL"/>
          </w:rPr>
          <w:tab/>
        </w:r>
        <w:r w:rsidR="00935F5D" w:rsidRPr="00F57DC9">
          <w:rPr>
            <w:rStyle w:val="Hyperlink"/>
            <w:noProof/>
          </w:rPr>
          <w:t>Contracts Table</w:t>
        </w:r>
        <w:r w:rsidR="00935F5D">
          <w:rPr>
            <w:noProof/>
            <w:webHidden/>
          </w:rPr>
          <w:tab/>
        </w:r>
        <w:r>
          <w:rPr>
            <w:noProof/>
            <w:webHidden/>
          </w:rPr>
          <w:fldChar w:fldCharType="begin"/>
        </w:r>
        <w:r w:rsidR="00935F5D">
          <w:rPr>
            <w:noProof/>
            <w:webHidden/>
          </w:rPr>
          <w:instrText xml:space="preserve"> PAGEREF _Toc251500847 \h </w:instrText>
        </w:r>
        <w:r>
          <w:rPr>
            <w:noProof/>
            <w:webHidden/>
          </w:rPr>
        </w:r>
        <w:r>
          <w:rPr>
            <w:noProof/>
            <w:webHidden/>
          </w:rPr>
          <w:fldChar w:fldCharType="separate"/>
        </w:r>
        <w:r w:rsidR="0098301C">
          <w:rPr>
            <w:noProof/>
            <w:webHidden/>
          </w:rPr>
          <w:t>7</w:t>
        </w:r>
        <w:r>
          <w:rPr>
            <w:noProof/>
            <w:webHidden/>
          </w:rPr>
          <w:fldChar w:fldCharType="end"/>
        </w:r>
      </w:hyperlink>
    </w:p>
    <w:p w:rsidR="00935F5D" w:rsidRDefault="004D6FDF">
      <w:pPr>
        <w:pStyle w:val="TOC1"/>
        <w:tabs>
          <w:tab w:val="left" w:pos="480"/>
          <w:tab w:val="right" w:leader="underscore" w:pos="9019"/>
        </w:tabs>
        <w:rPr>
          <w:b w:val="0"/>
          <w:bCs w:val="0"/>
          <w:i w:val="0"/>
          <w:iCs w:val="0"/>
          <w:noProof/>
          <w:szCs w:val="24"/>
          <w:lang w:bidi="he-IL"/>
        </w:rPr>
      </w:pPr>
      <w:hyperlink w:anchor="_Toc251500848" w:history="1">
        <w:r w:rsidR="00935F5D" w:rsidRPr="00F57DC9">
          <w:rPr>
            <w:rStyle w:val="Hyperlink"/>
            <w:noProof/>
          </w:rPr>
          <w:t>4.</w:t>
        </w:r>
        <w:r w:rsidR="00935F5D">
          <w:rPr>
            <w:b w:val="0"/>
            <w:bCs w:val="0"/>
            <w:i w:val="0"/>
            <w:iCs w:val="0"/>
            <w:noProof/>
            <w:szCs w:val="24"/>
            <w:lang w:bidi="he-IL"/>
          </w:rPr>
          <w:tab/>
        </w:r>
        <w:r w:rsidR="00935F5D" w:rsidRPr="00F57DC9">
          <w:rPr>
            <w:rStyle w:val="Hyperlink"/>
            <w:noProof/>
          </w:rPr>
          <w:t>Hardware Summary</w:t>
        </w:r>
        <w:r w:rsidR="00935F5D">
          <w:rPr>
            <w:noProof/>
            <w:webHidden/>
          </w:rPr>
          <w:tab/>
        </w:r>
        <w:r>
          <w:rPr>
            <w:noProof/>
            <w:webHidden/>
          </w:rPr>
          <w:fldChar w:fldCharType="begin"/>
        </w:r>
        <w:r w:rsidR="00935F5D">
          <w:rPr>
            <w:noProof/>
            <w:webHidden/>
          </w:rPr>
          <w:instrText xml:space="preserve"> PAGEREF _Toc251500848 \h </w:instrText>
        </w:r>
        <w:r>
          <w:rPr>
            <w:noProof/>
            <w:webHidden/>
          </w:rPr>
        </w:r>
        <w:r>
          <w:rPr>
            <w:noProof/>
            <w:webHidden/>
          </w:rPr>
          <w:fldChar w:fldCharType="separate"/>
        </w:r>
        <w:r w:rsidR="0098301C">
          <w:rPr>
            <w:noProof/>
            <w:webHidden/>
          </w:rPr>
          <w:t>9</w:t>
        </w:r>
        <w:r>
          <w:rPr>
            <w:noProof/>
            <w:webHidden/>
          </w:rPr>
          <w:fldChar w:fldCharType="end"/>
        </w:r>
      </w:hyperlink>
    </w:p>
    <w:p w:rsidR="00935F5D" w:rsidRDefault="004D6FDF">
      <w:pPr>
        <w:pStyle w:val="TOC2"/>
        <w:tabs>
          <w:tab w:val="left" w:pos="960"/>
          <w:tab w:val="right" w:leader="underscore" w:pos="9019"/>
        </w:tabs>
        <w:rPr>
          <w:b w:val="0"/>
          <w:bCs w:val="0"/>
          <w:noProof/>
          <w:sz w:val="24"/>
          <w:szCs w:val="24"/>
          <w:lang w:bidi="he-IL"/>
        </w:rPr>
      </w:pPr>
      <w:hyperlink w:anchor="_Toc251500849" w:history="1">
        <w:r w:rsidR="00935F5D" w:rsidRPr="00F57DC9">
          <w:rPr>
            <w:rStyle w:val="Hyperlink"/>
            <w:noProof/>
          </w:rPr>
          <w:t>4.1.</w:t>
        </w:r>
        <w:r w:rsidR="00935F5D">
          <w:rPr>
            <w:b w:val="0"/>
            <w:bCs w:val="0"/>
            <w:noProof/>
            <w:sz w:val="24"/>
            <w:szCs w:val="24"/>
            <w:lang w:bidi="he-IL"/>
          </w:rPr>
          <w:tab/>
        </w:r>
        <w:r w:rsidR="00935F5D" w:rsidRPr="00F57DC9">
          <w:rPr>
            <w:rStyle w:val="Hyperlink"/>
            <w:noProof/>
          </w:rPr>
          <w:t>IOS Device Summary Table</w:t>
        </w:r>
        <w:r w:rsidR="00935F5D">
          <w:rPr>
            <w:noProof/>
            <w:webHidden/>
          </w:rPr>
          <w:tab/>
        </w:r>
        <w:r>
          <w:rPr>
            <w:noProof/>
            <w:webHidden/>
          </w:rPr>
          <w:fldChar w:fldCharType="begin"/>
        </w:r>
        <w:r w:rsidR="00935F5D">
          <w:rPr>
            <w:noProof/>
            <w:webHidden/>
          </w:rPr>
          <w:instrText xml:space="preserve"> PAGEREF _Toc251500849 \h </w:instrText>
        </w:r>
        <w:r>
          <w:rPr>
            <w:noProof/>
            <w:webHidden/>
          </w:rPr>
        </w:r>
        <w:r>
          <w:rPr>
            <w:noProof/>
            <w:webHidden/>
          </w:rPr>
          <w:fldChar w:fldCharType="separate"/>
        </w:r>
        <w:r w:rsidR="0098301C">
          <w:rPr>
            <w:noProof/>
            <w:webHidden/>
          </w:rPr>
          <w:t>9</w:t>
        </w:r>
        <w:r>
          <w:rPr>
            <w:noProof/>
            <w:webHidden/>
          </w:rPr>
          <w:fldChar w:fldCharType="end"/>
        </w:r>
      </w:hyperlink>
    </w:p>
    <w:p w:rsidR="00935F5D" w:rsidRDefault="004D6FDF">
      <w:pPr>
        <w:pStyle w:val="TOC2"/>
        <w:tabs>
          <w:tab w:val="left" w:pos="960"/>
          <w:tab w:val="right" w:leader="underscore" w:pos="9019"/>
        </w:tabs>
        <w:rPr>
          <w:b w:val="0"/>
          <w:bCs w:val="0"/>
          <w:noProof/>
          <w:sz w:val="24"/>
          <w:szCs w:val="24"/>
          <w:lang w:bidi="he-IL"/>
        </w:rPr>
      </w:pPr>
      <w:hyperlink w:anchor="_Toc251500850" w:history="1">
        <w:r w:rsidR="00935F5D" w:rsidRPr="00F57DC9">
          <w:rPr>
            <w:rStyle w:val="Hyperlink"/>
            <w:noProof/>
          </w:rPr>
          <w:t>4.2.</w:t>
        </w:r>
        <w:r w:rsidR="00935F5D">
          <w:rPr>
            <w:b w:val="0"/>
            <w:bCs w:val="0"/>
            <w:noProof/>
            <w:sz w:val="24"/>
            <w:szCs w:val="24"/>
            <w:lang w:bidi="he-IL"/>
          </w:rPr>
          <w:tab/>
        </w:r>
        <w:r w:rsidR="00935F5D" w:rsidRPr="00F57DC9">
          <w:rPr>
            <w:rStyle w:val="Hyperlink"/>
            <w:noProof/>
          </w:rPr>
          <w:t>CATOS Device Summary</w:t>
        </w:r>
        <w:r w:rsidR="00935F5D">
          <w:rPr>
            <w:noProof/>
            <w:webHidden/>
          </w:rPr>
          <w:tab/>
        </w:r>
        <w:r>
          <w:rPr>
            <w:noProof/>
            <w:webHidden/>
          </w:rPr>
          <w:fldChar w:fldCharType="begin"/>
        </w:r>
        <w:r w:rsidR="00935F5D">
          <w:rPr>
            <w:noProof/>
            <w:webHidden/>
          </w:rPr>
          <w:instrText xml:space="preserve"> PAGEREF _Toc251500850 \h </w:instrText>
        </w:r>
        <w:r>
          <w:rPr>
            <w:noProof/>
            <w:webHidden/>
          </w:rPr>
        </w:r>
        <w:r>
          <w:rPr>
            <w:noProof/>
            <w:webHidden/>
          </w:rPr>
          <w:fldChar w:fldCharType="separate"/>
        </w:r>
        <w:r w:rsidR="0098301C">
          <w:rPr>
            <w:noProof/>
            <w:webHidden/>
          </w:rPr>
          <w:t>14</w:t>
        </w:r>
        <w:r>
          <w:rPr>
            <w:noProof/>
            <w:webHidden/>
          </w:rPr>
          <w:fldChar w:fldCharType="end"/>
        </w:r>
      </w:hyperlink>
    </w:p>
    <w:p w:rsidR="00935F5D" w:rsidRDefault="004D6FDF">
      <w:pPr>
        <w:pStyle w:val="TOC2"/>
        <w:tabs>
          <w:tab w:val="left" w:pos="960"/>
          <w:tab w:val="right" w:leader="underscore" w:pos="9019"/>
        </w:tabs>
        <w:rPr>
          <w:b w:val="0"/>
          <w:bCs w:val="0"/>
          <w:noProof/>
          <w:sz w:val="24"/>
          <w:szCs w:val="24"/>
          <w:lang w:bidi="he-IL"/>
        </w:rPr>
      </w:pPr>
      <w:hyperlink w:anchor="_Toc251500851" w:history="1">
        <w:r w:rsidR="00935F5D" w:rsidRPr="00F57DC9">
          <w:rPr>
            <w:rStyle w:val="Hyperlink"/>
            <w:noProof/>
          </w:rPr>
          <w:t>4.3.</w:t>
        </w:r>
        <w:r w:rsidR="00935F5D">
          <w:rPr>
            <w:b w:val="0"/>
            <w:bCs w:val="0"/>
            <w:noProof/>
            <w:sz w:val="24"/>
            <w:szCs w:val="24"/>
            <w:lang w:bidi="he-IL"/>
          </w:rPr>
          <w:tab/>
        </w:r>
        <w:r w:rsidR="00935F5D" w:rsidRPr="00F57DC9">
          <w:rPr>
            <w:rStyle w:val="Hyperlink"/>
            <w:noProof/>
          </w:rPr>
          <w:t>Others OS Device Summary</w:t>
        </w:r>
        <w:r w:rsidR="00935F5D">
          <w:rPr>
            <w:noProof/>
            <w:webHidden/>
          </w:rPr>
          <w:tab/>
        </w:r>
        <w:r>
          <w:rPr>
            <w:noProof/>
            <w:webHidden/>
          </w:rPr>
          <w:fldChar w:fldCharType="begin"/>
        </w:r>
        <w:r w:rsidR="00935F5D">
          <w:rPr>
            <w:noProof/>
            <w:webHidden/>
          </w:rPr>
          <w:instrText xml:space="preserve"> PAGEREF _Toc251500851 \h </w:instrText>
        </w:r>
        <w:r>
          <w:rPr>
            <w:noProof/>
            <w:webHidden/>
          </w:rPr>
        </w:r>
        <w:r>
          <w:rPr>
            <w:noProof/>
            <w:webHidden/>
          </w:rPr>
          <w:fldChar w:fldCharType="separate"/>
        </w:r>
        <w:r w:rsidR="0098301C">
          <w:rPr>
            <w:noProof/>
            <w:webHidden/>
          </w:rPr>
          <w:t>17</w:t>
        </w:r>
        <w:r>
          <w:rPr>
            <w:noProof/>
            <w:webHidden/>
          </w:rPr>
          <w:fldChar w:fldCharType="end"/>
        </w:r>
      </w:hyperlink>
    </w:p>
    <w:p w:rsidR="00935F5D" w:rsidRDefault="004D6FDF">
      <w:pPr>
        <w:pStyle w:val="TOC1"/>
        <w:tabs>
          <w:tab w:val="left" w:pos="480"/>
          <w:tab w:val="right" w:leader="underscore" w:pos="9019"/>
        </w:tabs>
        <w:rPr>
          <w:b w:val="0"/>
          <w:bCs w:val="0"/>
          <w:i w:val="0"/>
          <w:iCs w:val="0"/>
          <w:noProof/>
          <w:szCs w:val="24"/>
          <w:lang w:bidi="he-IL"/>
        </w:rPr>
      </w:pPr>
      <w:hyperlink w:anchor="_Toc251500852" w:history="1">
        <w:r w:rsidR="00935F5D" w:rsidRPr="00F57DC9">
          <w:rPr>
            <w:rStyle w:val="Hyperlink"/>
            <w:noProof/>
          </w:rPr>
          <w:t>5.</w:t>
        </w:r>
        <w:r w:rsidR="00935F5D">
          <w:rPr>
            <w:b w:val="0"/>
            <w:bCs w:val="0"/>
            <w:i w:val="0"/>
            <w:iCs w:val="0"/>
            <w:noProof/>
            <w:szCs w:val="24"/>
            <w:lang w:bidi="he-IL"/>
          </w:rPr>
          <w:tab/>
        </w:r>
        <w:r w:rsidR="00935F5D" w:rsidRPr="00F57DC9">
          <w:rPr>
            <w:rStyle w:val="Hyperlink"/>
            <w:noProof/>
          </w:rPr>
          <w:t>Hardware Service Coverage Summary</w:t>
        </w:r>
        <w:r w:rsidR="00935F5D">
          <w:rPr>
            <w:noProof/>
            <w:webHidden/>
          </w:rPr>
          <w:tab/>
        </w:r>
        <w:r>
          <w:rPr>
            <w:noProof/>
            <w:webHidden/>
          </w:rPr>
          <w:fldChar w:fldCharType="begin"/>
        </w:r>
        <w:r w:rsidR="00935F5D">
          <w:rPr>
            <w:noProof/>
            <w:webHidden/>
          </w:rPr>
          <w:instrText xml:space="preserve"> PAGEREF _Toc251500852 \h </w:instrText>
        </w:r>
        <w:r>
          <w:rPr>
            <w:noProof/>
            <w:webHidden/>
          </w:rPr>
        </w:r>
        <w:r>
          <w:rPr>
            <w:noProof/>
            <w:webHidden/>
          </w:rPr>
          <w:fldChar w:fldCharType="separate"/>
        </w:r>
        <w:r w:rsidR="0098301C">
          <w:rPr>
            <w:noProof/>
            <w:webHidden/>
          </w:rPr>
          <w:t>18</w:t>
        </w:r>
        <w:r>
          <w:rPr>
            <w:noProof/>
            <w:webHidden/>
          </w:rPr>
          <w:fldChar w:fldCharType="end"/>
        </w:r>
      </w:hyperlink>
    </w:p>
    <w:p w:rsidR="00935F5D" w:rsidRDefault="004D6FDF">
      <w:pPr>
        <w:pStyle w:val="TOC2"/>
        <w:tabs>
          <w:tab w:val="left" w:pos="960"/>
          <w:tab w:val="right" w:leader="underscore" w:pos="9019"/>
        </w:tabs>
        <w:rPr>
          <w:b w:val="0"/>
          <w:bCs w:val="0"/>
          <w:noProof/>
          <w:sz w:val="24"/>
          <w:szCs w:val="24"/>
          <w:lang w:bidi="he-IL"/>
        </w:rPr>
      </w:pPr>
      <w:hyperlink w:anchor="_Toc251500853" w:history="1">
        <w:r w:rsidR="00935F5D" w:rsidRPr="00F57DC9">
          <w:rPr>
            <w:rStyle w:val="Hyperlink"/>
            <w:noProof/>
          </w:rPr>
          <w:t>5.1.</w:t>
        </w:r>
        <w:r w:rsidR="00935F5D">
          <w:rPr>
            <w:b w:val="0"/>
            <w:bCs w:val="0"/>
            <w:noProof/>
            <w:sz w:val="24"/>
            <w:szCs w:val="24"/>
            <w:lang w:bidi="he-IL"/>
          </w:rPr>
          <w:tab/>
        </w:r>
        <w:r w:rsidR="00935F5D" w:rsidRPr="00F57DC9">
          <w:rPr>
            <w:rStyle w:val="Hyperlink"/>
            <w:noProof/>
          </w:rPr>
          <w:t>Hardware Service Coverage Summary Table</w:t>
        </w:r>
        <w:r w:rsidR="00935F5D">
          <w:rPr>
            <w:noProof/>
            <w:webHidden/>
          </w:rPr>
          <w:tab/>
        </w:r>
        <w:r>
          <w:rPr>
            <w:noProof/>
            <w:webHidden/>
          </w:rPr>
          <w:fldChar w:fldCharType="begin"/>
        </w:r>
        <w:r w:rsidR="00935F5D">
          <w:rPr>
            <w:noProof/>
            <w:webHidden/>
          </w:rPr>
          <w:instrText xml:space="preserve"> PAGEREF _Toc251500853 \h </w:instrText>
        </w:r>
        <w:r>
          <w:rPr>
            <w:noProof/>
            <w:webHidden/>
          </w:rPr>
        </w:r>
        <w:r>
          <w:rPr>
            <w:noProof/>
            <w:webHidden/>
          </w:rPr>
          <w:fldChar w:fldCharType="separate"/>
        </w:r>
        <w:r w:rsidR="0098301C">
          <w:rPr>
            <w:noProof/>
            <w:webHidden/>
          </w:rPr>
          <w:t>18</w:t>
        </w:r>
        <w:r>
          <w:rPr>
            <w:noProof/>
            <w:webHidden/>
          </w:rPr>
          <w:fldChar w:fldCharType="end"/>
        </w:r>
      </w:hyperlink>
    </w:p>
    <w:p w:rsidR="00935F5D" w:rsidRDefault="004D6FDF">
      <w:pPr>
        <w:pStyle w:val="TOC1"/>
        <w:tabs>
          <w:tab w:val="left" w:pos="480"/>
          <w:tab w:val="right" w:leader="underscore" w:pos="9019"/>
        </w:tabs>
        <w:rPr>
          <w:b w:val="0"/>
          <w:bCs w:val="0"/>
          <w:i w:val="0"/>
          <w:iCs w:val="0"/>
          <w:noProof/>
          <w:szCs w:val="24"/>
          <w:lang w:bidi="he-IL"/>
        </w:rPr>
      </w:pPr>
      <w:hyperlink w:anchor="_Toc251500854" w:history="1">
        <w:r w:rsidR="00935F5D" w:rsidRPr="00F57DC9">
          <w:rPr>
            <w:rStyle w:val="Hyperlink"/>
            <w:noProof/>
          </w:rPr>
          <w:t>6.</w:t>
        </w:r>
        <w:r w:rsidR="00935F5D">
          <w:rPr>
            <w:b w:val="0"/>
            <w:bCs w:val="0"/>
            <w:i w:val="0"/>
            <w:iCs w:val="0"/>
            <w:noProof/>
            <w:szCs w:val="24"/>
            <w:lang w:bidi="he-IL"/>
          </w:rPr>
          <w:tab/>
        </w:r>
        <w:r w:rsidR="00935F5D" w:rsidRPr="00F57DC9">
          <w:rPr>
            <w:rStyle w:val="Hyperlink"/>
            <w:noProof/>
          </w:rPr>
          <w:t>Software Summary</w:t>
        </w:r>
        <w:r w:rsidR="00935F5D">
          <w:rPr>
            <w:noProof/>
            <w:webHidden/>
          </w:rPr>
          <w:tab/>
        </w:r>
        <w:r>
          <w:rPr>
            <w:noProof/>
            <w:webHidden/>
          </w:rPr>
          <w:fldChar w:fldCharType="begin"/>
        </w:r>
        <w:r w:rsidR="00935F5D">
          <w:rPr>
            <w:noProof/>
            <w:webHidden/>
          </w:rPr>
          <w:instrText xml:space="preserve"> PAGEREF _Toc251500854 \h </w:instrText>
        </w:r>
        <w:r>
          <w:rPr>
            <w:noProof/>
            <w:webHidden/>
          </w:rPr>
        </w:r>
        <w:r>
          <w:rPr>
            <w:noProof/>
            <w:webHidden/>
          </w:rPr>
          <w:fldChar w:fldCharType="separate"/>
        </w:r>
        <w:r w:rsidR="0098301C">
          <w:rPr>
            <w:noProof/>
            <w:webHidden/>
          </w:rPr>
          <w:t>21</w:t>
        </w:r>
        <w:r>
          <w:rPr>
            <w:noProof/>
            <w:webHidden/>
          </w:rPr>
          <w:fldChar w:fldCharType="end"/>
        </w:r>
      </w:hyperlink>
    </w:p>
    <w:p w:rsidR="00935F5D" w:rsidRDefault="004D6FDF">
      <w:pPr>
        <w:pStyle w:val="TOC2"/>
        <w:tabs>
          <w:tab w:val="left" w:pos="960"/>
          <w:tab w:val="right" w:leader="underscore" w:pos="9019"/>
        </w:tabs>
        <w:rPr>
          <w:b w:val="0"/>
          <w:bCs w:val="0"/>
          <w:noProof/>
          <w:sz w:val="24"/>
          <w:szCs w:val="24"/>
          <w:lang w:bidi="he-IL"/>
        </w:rPr>
      </w:pPr>
      <w:hyperlink w:anchor="_Toc251500855" w:history="1">
        <w:r w:rsidR="00935F5D" w:rsidRPr="00F57DC9">
          <w:rPr>
            <w:rStyle w:val="Hyperlink"/>
            <w:noProof/>
          </w:rPr>
          <w:t>6.1.</w:t>
        </w:r>
        <w:r w:rsidR="00935F5D">
          <w:rPr>
            <w:b w:val="0"/>
            <w:bCs w:val="0"/>
            <w:noProof/>
            <w:sz w:val="24"/>
            <w:szCs w:val="24"/>
            <w:lang w:bidi="he-IL"/>
          </w:rPr>
          <w:tab/>
        </w:r>
        <w:r w:rsidR="00935F5D" w:rsidRPr="00F57DC9">
          <w:rPr>
            <w:rStyle w:val="Hyperlink"/>
            <w:noProof/>
          </w:rPr>
          <w:t>IOS Software Security Advisory (PSIRT) Summary Table</w:t>
        </w:r>
        <w:r w:rsidR="00935F5D">
          <w:rPr>
            <w:noProof/>
            <w:webHidden/>
          </w:rPr>
          <w:tab/>
        </w:r>
        <w:r>
          <w:rPr>
            <w:noProof/>
            <w:webHidden/>
          </w:rPr>
          <w:fldChar w:fldCharType="begin"/>
        </w:r>
        <w:r w:rsidR="00935F5D">
          <w:rPr>
            <w:noProof/>
            <w:webHidden/>
          </w:rPr>
          <w:instrText xml:space="preserve"> PAGEREF _Toc251500855 \h </w:instrText>
        </w:r>
        <w:r>
          <w:rPr>
            <w:noProof/>
            <w:webHidden/>
          </w:rPr>
        </w:r>
        <w:r>
          <w:rPr>
            <w:noProof/>
            <w:webHidden/>
          </w:rPr>
          <w:fldChar w:fldCharType="separate"/>
        </w:r>
        <w:r w:rsidR="0098301C">
          <w:rPr>
            <w:noProof/>
            <w:webHidden/>
          </w:rPr>
          <w:t>21</w:t>
        </w:r>
        <w:r>
          <w:rPr>
            <w:noProof/>
            <w:webHidden/>
          </w:rPr>
          <w:fldChar w:fldCharType="end"/>
        </w:r>
      </w:hyperlink>
    </w:p>
    <w:p w:rsidR="00935F5D" w:rsidRDefault="004D6FDF">
      <w:pPr>
        <w:pStyle w:val="TOC2"/>
        <w:tabs>
          <w:tab w:val="left" w:pos="960"/>
          <w:tab w:val="right" w:leader="underscore" w:pos="9019"/>
        </w:tabs>
        <w:rPr>
          <w:b w:val="0"/>
          <w:bCs w:val="0"/>
          <w:noProof/>
          <w:sz w:val="24"/>
          <w:szCs w:val="24"/>
          <w:lang w:bidi="he-IL"/>
        </w:rPr>
      </w:pPr>
      <w:hyperlink w:anchor="_Toc251500856" w:history="1">
        <w:r w:rsidR="00935F5D" w:rsidRPr="00F57DC9">
          <w:rPr>
            <w:rStyle w:val="Hyperlink"/>
            <w:noProof/>
          </w:rPr>
          <w:t>6.2.</w:t>
        </w:r>
        <w:r w:rsidR="00935F5D">
          <w:rPr>
            <w:b w:val="0"/>
            <w:bCs w:val="0"/>
            <w:noProof/>
            <w:sz w:val="24"/>
            <w:szCs w:val="24"/>
            <w:lang w:bidi="he-IL"/>
          </w:rPr>
          <w:tab/>
        </w:r>
        <w:r w:rsidR="00935F5D" w:rsidRPr="00F57DC9">
          <w:rPr>
            <w:rStyle w:val="Hyperlink"/>
            <w:noProof/>
          </w:rPr>
          <w:t>Software Releases Summary Table</w:t>
        </w:r>
        <w:r w:rsidR="00935F5D">
          <w:rPr>
            <w:noProof/>
            <w:webHidden/>
          </w:rPr>
          <w:tab/>
        </w:r>
        <w:r>
          <w:rPr>
            <w:noProof/>
            <w:webHidden/>
          </w:rPr>
          <w:fldChar w:fldCharType="begin"/>
        </w:r>
        <w:r w:rsidR="00935F5D">
          <w:rPr>
            <w:noProof/>
            <w:webHidden/>
          </w:rPr>
          <w:instrText xml:space="preserve"> PAGEREF _Toc251500856 \h </w:instrText>
        </w:r>
        <w:r>
          <w:rPr>
            <w:noProof/>
            <w:webHidden/>
          </w:rPr>
        </w:r>
        <w:r>
          <w:rPr>
            <w:noProof/>
            <w:webHidden/>
          </w:rPr>
          <w:fldChar w:fldCharType="separate"/>
        </w:r>
        <w:r w:rsidR="0098301C">
          <w:rPr>
            <w:noProof/>
            <w:webHidden/>
          </w:rPr>
          <w:t>23</w:t>
        </w:r>
        <w:r>
          <w:rPr>
            <w:noProof/>
            <w:webHidden/>
          </w:rPr>
          <w:fldChar w:fldCharType="end"/>
        </w:r>
      </w:hyperlink>
    </w:p>
    <w:p w:rsidR="008F12C5" w:rsidRPr="00D03A9E" w:rsidRDefault="004D6FDF" w:rsidP="00B0360A">
      <w:pPr>
        <w:ind w:right="29"/>
      </w:pPr>
      <w:r>
        <w:rPr>
          <w:i/>
          <w:iCs/>
          <w:color w:val="333399"/>
          <w:sz w:val="48"/>
          <w:szCs w:val="28"/>
        </w:rPr>
        <w:fldChar w:fldCharType="end"/>
      </w:r>
    </w:p>
    <w:p w:rsidR="008F12C5" w:rsidRPr="00D03A9E" w:rsidRDefault="008F12C5" w:rsidP="00B0360A">
      <w:pPr>
        <w:ind w:right="29"/>
      </w:pPr>
    </w:p>
    <w:p w:rsidR="00C50FB4" w:rsidRPr="00D03A9E" w:rsidRDefault="00C50FB4" w:rsidP="00B0360A">
      <w:pPr>
        <w:ind w:right="29"/>
      </w:pPr>
    </w:p>
    <w:p w:rsidR="005D09D5" w:rsidRPr="00D03A9E" w:rsidRDefault="005D09D5" w:rsidP="00B0360A">
      <w:pPr>
        <w:ind w:right="29"/>
      </w:pPr>
    </w:p>
    <w:p w:rsidR="00143BCC" w:rsidRPr="00F22F66" w:rsidRDefault="00143BCC" w:rsidP="00B0360A">
      <w:pPr>
        <w:pStyle w:val="Heading1"/>
        <w:ind w:right="29"/>
      </w:pPr>
      <w:bookmarkStart w:id="0" w:name="_Toc251500843"/>
      <w:r w:rsidRPr="00F22F66">
        <w:lastRenderedPageBreak/>
        <w:t xml:space="preserve">Scope of </w:t>
      </w:r>
      <w:r w:rsidR="007A268E">
        <w:t>Inventory Profile Report</w:t>
      </w:r>
      <w:bookmarkEnd w:id="0"/>
    </w:p>
    <w:p w:rsidR="00143BCC" w:rsidRPr="00D03A9E" w:rsidRDefault="00143BCC" w:rsidP="00B0360A">
      <w:pPr>
        <w:ind w:right="29"/>
      </w:pPr>
    </w:p>
    <w:p w:rsidR="00143BCC" w:rsidRPr="008C7328" w:rsidRDefault="0077169A" w:rsidP="00B0360A">
      <w:pPr>
        <w:ind w:right="29"/>
        <w:jc w:val="both"/>
        <w:rPr>
          <w:color w:val="000000"/>
        </w:rPr>
      </w:pPr>
      <w:r>
        <w:rPr>
          <w:color w:val="000000"/>
        </w:rPr>
        <w:t xml:space="preserve">Netformx Enterprise Network Discovery identifies Cisco equipment in </w:t>
      </w:r>
      <w:r w:rsidR="00143BCC" w:rsidRPr="008C7328">
        <w:rPr>
          <w:color w:val="000000"/>
        </w:rPr>
        <w:t>your network</w:t>
      </w:r>
      <w:r w:rsidR="007A268E">
        <w:rPr>
          <w:color w:val="000000"/>
        </w:rPr>
        <w:t xml:space="preserve"> and by interfacing with Cisco’s Discovery Services</w:t>
      </w:r>
      <w:r w:rsidR="00143BCC" w:rsidRPr="008C7328">
        <w:rPr>
          <w:color w:val="000000"/>
        </w:rPr>
        <w:t xml:space="preserve"> provid</w:t>
      </w:r>
      <w:r w:rsidR="007A268E">
        <w:rPr>
          <w:color w:val="000000"/>
        </w:rPr>
        <w:t>es</w:t>
      </w:r>
      <w:r w:rsidR="00143BCC" w:rsidRPr="008C7328">
        <w:rPr>
          <w:color w:val="000000"/>
        </w:rPr>
        <w:t xml:space="preserve"> an analysis of each device</w:t>
      </w:r>
      <w:r w:rsidR="007A268E">
        <w:rPr>
          <w:color w:val="000000"/>
        </w:rPr>
        <w:t xml:space="preserve"> including its software and components</w:t>
      </w:r>
      <w:r w:rsidR="00143BCC" w:rsidRPr="008C7328">
        <w:rPr>
          <w:color w:val="000000"/>
        </w:rPr>
        <w:t xml:space="preserve">.  This information can then be used in strategic customer network planning.  The </w:t>
      </w:r>
      <w:r w:rsidR="007A268E">
        <w:rPr>
          <w:color w:val="000000"/>
        </w:rPr>
        <w:t>Inventory Profile Report</w:t>
      </w:r>
      <w:r w:rsidR="00143BCC" w:rsidRPr="008C7328">
        <w:rPr>
          <w:color w:val="000000"/>
        </w:rPr>
        <w:t xml:space="preserve"> </w:t>
      </w:r>
      <w:r w:rsidR="00EC6386">
        <w:rPr>
          <w:color w:val="000000"/>
        </w:rPr>
        <w:t xml:space="preserve">(IPR) </w:t>
      </w:r>
      <w:r w:rsidR="00143BCC" w:rsidRPr="008C7328">
        <w:rPr>
          <w:color w:val="000000"/>
        </w:rPr>
        <w:t>can be referenced in discussions regarding network stability, migration, lifecycle, and standardization.</w:t>
      </w:r>
    </w:p>
    <w:p w:rsidR="00143BCC" w:rsidRPr="008C7328" w:rsidRDefault="00143BCC" w:rsidP="00B0360A">
      <w:pPr>
        <w:ind w:right="29"/>
        <w:jc w:val="both"/>
        <w:rPr>
          <w:color w:val="000000"/>
        </w:rPr>
      </w:pPr>
    </w:p>
    <w:p w:rsidR="00FB7A4B" w:rsidRDefault="00143BCC" w:rsidP="00B0360A">
      <w:pPr>
        <w:ind w:right="29"/>
        <w:jc w:val="both"/>
        <w:rPr>
          <w:color w:val="000000"/>
        </w:rPr>
      </w:pPr>
      <w:r w:rsidRPr="008C7328">
        <w:rPr>
          <w:color w:val="000000"/>
        </w:rPr>
        <w:t xml:space="preserve">The IPR highlights areas of concern or modernization opportunities such as obsolete </w:t>
      </w:r>
      <w:r w:rsidR="00B47EAA">
        <w:rPr>
          <w:color w:val="000000"/>
        </w:rPr>
        <w:t xml:space="preserve">hardware and </w:t>
      </w:r>
      <w:r w:rsidRPr="008C7328">
        <w:rPr>
          <w:color w:val="000000"/>
        </w:rPr>
        <w:t>software</w:t>
      </w:r>
      <w:r w:rsidR="0006042C">
        <w:rPr>
          <w:color w:val="000000"/>
        </w:rPr>
        <w:t>,</w:t>
      </w:r>
      <w:r w:rsidR="00F22F66">
        <w:rPr>
          <w:color w:val="000000"/>
        </w:rPr>
        <w:t xml:space="preserve"> </w:t>
      </w:r>
      <w:r w:rsidR="00B47EAA">
        <w:rPr>
          <w:color w:val="000000"/>
        </w:rPr>
        <w:t xml:space="preserve">hardware and software that are reaching or have exceeded important lifecycle milestones e.g. end-of-sale, </w:t>
      </w:r>
      <w:r w:rsidRPr="008C7328">
        <w:rPr>
          <w:color w:val="000000"/>
        </w:rPr>
        <w:t>deployment inconsistencies</w:t>
      </w:r>
      <w:r w:rsidR="0006042C">
        <w:rPr>
          <w:color w:val="000000"/>
        </w:rPr>
        <w:t xml:space="preserve"> and possible security vulnerabilities</w:t>
      </w:r>
      <w:r w:rsidRPr="008C7328">
        <w:rPr>
          <w:color w:val="000000"/>
        </w:rPr>
        <w:t xml:space="preserve">.  </w:t>
      </w:r>
      <w:r w:rsidR="00B47EAA">
        <w:rPr>
          <w:color w:val="000000"/>
        </w:rPr>
        <w:t>The IPR f</w:t>
      </w:r>
      <w:r w:rsidRPr="008C7328">
        <w:rPr>
          <w:color w:val="000000"/>
        </w:rPr>
        <w:t>acilitates standardization of hardware and software releases</w:t>
      </w:r>
      <w:r w:rsidR="00B47EAA">
        <w:rPr>
          <w:color w:val="000000"/>
        </w:rPr>
        <w:t xml:space="preserve"> within in the network.  It</w:t>
      </w:r>
      <w:r w:rsidRPr="008C7328">
        <w:rPr>
          <w:color w:val="000000"/>
        </w:rPr>
        <w:t xml:space="preserve"> also provides accurate analysis and guidance on future milestones which may impact hardware and software deployments.  The Executive Summary section pr</w:t>
      </w:r>
      <w:r w:rsidR="00C5443F">
        <w:rPr>
          <w:color w:val="000000"/>
        </w:rPr>
        <w:t xml:space="preserve">ovides a high-level overview of these topics. </w:t>
      </w:r>
      <w:r w:rsidR="00D23A69">
        <w:rPr>
          <w:color w:val="000000"/>
        </w:rPr>
        <w:t xml:space="preserve">Data is provided in tabular format with a visual legend to highlight issues which warrant further action. Each data table is followed by charts which summarize the information graphically. </w:t>
      </w:r>
    </w:p>
    <w:p w:rsidR="00A73E7B" w:rsidRDefault="00A73E7B" w:rsidP="00B0360A">
      <w:pPr>
        <w:ind w:right="29"/>
        <w:jc w:val="both"/>
        <w:rPr>
          <w:color w:val="000000"/>
        </w:rPr>
      </w:pPr>
    </w:p>
    <w:p w:rsidR="00176274" w:rsidRPr="008C7328" w:rsidRDefault="00824E03" w:rsidP="00824E03">
      <w:pPr>
        <w:ind w:right="29"/>
        <w:jc w:val="both"/>
        <w:rPr>
          <w:color w:val="000000"/>
        </w:rPr>
      </w:pPr>
      <w:r>
        <w:rPr>
          <w:color w:val="000000"/>
        </w:rPr>
        <w:t>EoX Milestones v</w:t>
      </w:r>
      <w:r w:rsidR="00176274">
        <w:rPr>
          <w:color w:val="000000"/>
        </w:rPr>
        <w:t>isual alerts legend</w:t>
      </w:r>
      <w:r w:rsidR="0046281D">
        <w:rPr>
          <w:color w:val="000000"/>
        </w:rPr>
        <w:t xml:space="preserve"> color schema</w:t>
      </w:r>
      <w:r w:rsidR="00176274">
        <w:rPr>
          <w:color w:val="000000"/>
        </w:rPr>
        <w:t>:</w:t>
      </w:r>
    </w:p>
    <w:tbl>
      <w:tblPr>
        <w:tblStyle w:val="TableClassic1"/>
        <w:tblpPr w:leftFromText="180" w:rightFromText="180" w:vertAnchor="text" w:horzAnchor="margin" w:tblpY="102"/>
        <w:tblW w:w="9238" w:type="dxa"/>
        <w:tblLayout w:type="fixed"/>
        <w:tblCellMar>
          <w:left w:w="58" w:type="dxa"/>
          <w:right w:w="58" w:type="dxa"/>
        </w:tblCellMar>
        <w:tblLook w:val="0020"/>
      </w:tblPr>
      <w:tblGrid>
        <w:gridCol w:w="1858"/>
        <w:gridCol w:w="720"/>
        <w:gridCol w:w="6660"/>
      </w:tblGrid>
      <w:tr w:rsidR="00176274" w:rsidRPr="00455857">
        <w:trPr>
          <w:cnfStyle w:val="100000000000"/>
          <w:trHeight w:hRule="exact" w:val="288"/>
        </w:trPr>
        <w:tc>
          <w:tcPr>
            <w:tcW w:w="1858" w:type="dxa"/>
          </w:tcPr>
          <w:p w:rsidR="00176274" w:rsidRPr="00455857" w:rsidRDefault="00176274" w:rsidP="00B0360A">
            <w:pPr>
              <w:spacing w:after="240"/>
              <w:ind w:right="29"/>
              <w:rPr>
                <w:b/>
                <w:bCs/>
                <w:i w:val="0"/>
                <w:iCs w:val="0"/>
                <w:sz w:val="18"/>
                <w:szCs w:val="18"/>
                <w:lang w:bidi="he-IL"/>
              </w:rPr>
            </w:pPr>
            <w:r w:rsidRPr="00455857">
              <w:rPr>
                <w:b/>
                <w:bCs/>
                <w:i w:val="0"/>
                <w:iCs w:val="0"/>
                <w:sz w:val="18"/>
                <w:szCs w:val="18"/>
                <w:lang w:bidi="he-IL"/>
              </w:rPr>
              <w:t>EoX Millstone</w:t>
            </w:r>
          </w:p>
        </w:tc>
        <w:tc>
          <w:tcPr>
            <w:tcW w:w="720" w:type="dxa"/>
          </w:tcPr>
          <w:p w:rsidR="00176274" w:rsidRPr="00455857" w:rsidRDefault="00176274" w:rsidP="00B0360A">
            <w:pPr>
              <w:spacing w:after="240"/>
              <w:ind w:right="29"/>
              <w:rPr>
                <w:b/>
                <w:bCs/>
                <w:i w:val="0"/>
                <w:iCs w:val="0"/>
                <w:sz w:val="18"/>
                <w:szCs w:val="18"/>
                <w:lang w:bidi="he-IL"/>
              </w:rPr>
            </w:pPr>
            <w:r w:rsidRPr="00455857">
              <w:rPr>
                <w:b/>
                <w:bCs/>
                <w:i w:val="0"/>
                <w:iCs w:val="0"/>
                <w:sz w:val="18"/>
                <w:szCs w:val="18"/>
                <w:lang w:bidi="he-IL"/>
              </w:rPr>
              <w:t>Visual</w:t>
            </w:r>
          </w:p>
        </w:tc>
        <w:tc>
          <w:tcPr>
            <w:tcW w:w="6660" w:type="dxa"/>
          </w:tcPr>
          <w:p w:rsidR="00176274" w:rsidRPr="00455857" w:rsidRDefault="00176274" w:rsidP="00B0360A">
            <w:pPr>
              <w:spacing w:after="240"/>
              <w:ind w:right="29"/>
              <w:rPr>
                <w:b/>
                <w:bCs/>
                <w:i w:val="0"/>
                <w:iCs w:val="0"/>
                <w:sz w:val="18"/>
                <w:szCs w:val="18"/>
                <w:lang w:bidi="he-IL"/>
              </w:rPr>
            </w:pPr>
            <w:r w:rsidRPr="00455857">
              <w:rPr>
                <w:b/>
                <w:bCs/>
                <w:i w:val="0"/>
                <w:iCs w:val="0"/>
                <w:sz w:val="18"/>
                <w:szCs w:val="18"/>
                <w:lang w:bidi="he-IL"/>
              </w:rPr>
              <w:t>Description</w:t>
            </w:r>
          </w:p>
        </w:tc>
      </w:tr>
      <w:tr w:rsidR="00176274" w:rsidRPr="00455857">
        <w:trPr>
          <w:trHeight w:hRule="exact" w:val="288"/>
        </w:trPr>
        <w:tc>
          <w:tcPr>
            <w:tcW w:w="1858" w:type="dxa"/>
          </w:tcPr>
          <w:p w:rsidR="00176274" w:rsidRPr="00BF102C" w:rsidRDefault="00176274" w:rsidP="00B0360A">
            <w:pPr>
              <w:spacing w:after="240"/>
              <w:ind w:left="252" w:right="29"/>
              <w:rPr>
                <w:sz w:val="18"/>
                <w:szCs w:val="18"/>
              </w:rPr>
            </w:pPr>
            <w:r w:rsidRPr="00BF102C">
              <w:rPr>
                <w:sz w:val="18"/>
                <w:szCs w:val="18"/>
              </w:rPr>
              <w:t>L</w:t>
            </w:r>
            <w:r w:rsidR="005A0A28">
              <w:rPr>
                <w:sz w:val="18"/>
                <w:szCs w:val="18"/>
              </w:rPr>
              <w:t>DoS</w:t>
            </w:r>
            <w:r w:rsidRPr="00BF102C">
              <w:rPr>
                <w:sz w:val="18"/>
                <w:szCs w:val="18"/>
              </w:rPr>
              <w:t xml:space="preserve"> Announced</w:t>
            </w:r>
          </w:p>
        </w:tc>
        <w:tc>
          <w:tcPr>
            <w:tcW w:w="720" w:type="dxa"/>
            <w:shd w:val="clear" w:color="auto" w:fill="FFFF99"/>
          </w:tcPr>
          <w:p w:rsidR="00176274" w:rsidRPr="00455857" w:rsidRDefault="00176274" w:rsidP="00B0360A">
            <w:pPr>
              <w:spacing w:after="240"/>
              <w:ind w:right="29"/>
              <w:rPr>
                <w:sz w:val="18"/>
                <w:szCs w:val="18"/>
                <w:lang w:bidi="he-IL"/>
              </w:rPr>
            </w:pPr>
          </w:p>
        </w:tc>
        <w:tc>
          <w:tcPr>
            <w:tcW w:w="6660" w:type="dxa"/>
          </w:tcPr>
          <w:p w:rsidR="00176274" w:rsidRPr="00455857" w:rsidRDefault="005A0A28" w:rsidP="00B0360A">
            <w:pPr>
              <w:spacing w:after="240"/>
              <w:ind w:left="252" w:right="29"/>
              <w:rPr>
                <w:sz w:val="18"/>
                <w:szCs w:val="18"/>
                <w:lang w:bidi="he-IL"/>
              </w:rPr>
            </w:pPr>
            <w:r w:rsidRPr="005A0A28">
              <w:rPr>
                <w:sz w:val="18"/>
                <w:szCs w:val="18"/>
                <w:lang w:bidi="he-IL"/>
              </w:rPr>
              <w:t>Last Date of Support (EoL)</w:t>
            </w:r>
            <w:r w:rsidR="00176274" w:rsidRPr="00455857">
              <w:rPr>
                <w:sz w:val="18"/>
                <w:szCs w:val="18"/>
                <w:lang w:bidi="he-IL"/>
              </w:rPr>
              <w:t xml:space="preserve"> has been announced for the item</w:t>
            </w:r>
          </w:p>
        </w:tc>
      </w:tr>
      <w:tr w:rsidR="00176274" w:rsidRPr="00455857">
        <w:trPr>
          <w:trHeight w:hRule="exact" w:val="288"/>
        </w:trPr>
        <w:tc>
          <w:tcPr>
            <w:tcW w:w="1858" w:type="dxa"/>
          </w:tcPr>
          <w:p w:rsidR="00176274" w:rsidRPr="00BF102C" w:rsidRDefault="00176274" w:rsidP="00B0360A">
            <w:pPr>
              <w:spacing w:after="240"/>
              <w:ind w:left="252" w:right="29"/>
              <w:rPr>
                <w:sz w:val="18"/>
                <w:szCs w:val="18"/>
              </w:rPr>
            </w:pPr>
            <w:r w:rsidRPr="00BF102C">
              <w:rPr>
                <w:sz w:val="18"/>
                <w:szCs w:val="18"/>
              </w:rPr>
              <w:t>EoS</w:t>
            </w:r>
          </w:p>
        </w:tc>
        <w:tc>
          <w:tcPr>
            <w:tcW w:w="720" w:type="dxa"/>
            <w:shd w:val="clear" w:color="auto" w:fill="FFFF99"/>
          </w:tcPr>
          <w:p w:rsidR="00176274" w:rsidRPr="00455857" w:rsidRDefault="00176274" w:rsidP="00B0360A">
            <w:pPr>
              <w:spacing w:after="240"/>
              <w:ind w:right="29"/>
              <w:rPr>
                <w:sz w:val="18"/>
                <w:szCs w:val="18"/>
                <w:lang w:bidi="he-IL"/>
              </w:rPr>
            </w:pPr>
          </w:p>
        </w:tc>
        <w:tc>
          <w:tcPr>
            <w:tcW w:w="6660" w:type="dxa"/>
          </w:tcPr>
          <w:p w:rsidR="00176274" w:rsidRPr="00455857" w:rsidRDefault="00176274" w:rsidP="00B0360A">
            <w:pPr>
              <w:spacing w:after="240"/>
              <w:ind w:left="252" w:right="29"/>
              <w:rPr>
                <w:sz w:val="18"/>
                <w:szCs w:val="18"/>
                <w:lang w:bidi="he-IL"/>
              </w:rPr>
            </w:pPr>
            <w:r w:rsidRPr="00455857">
              <w:rPr>
                <w:sz w:val="18"/>
                <w:szCs w:val="18"/>
                <w:lang w:bidi="he-IL"/>
              </w:rPr>
              <w:t xml:space="preserve">End of </w:t>
            </w:r>
            <w:smartTag w:uri="urn:schemas-microsoft-com:office:smarttags" w:element="City">
              <w:smartTag w:uri="urn:schemas-microsoft-com:office:smarttags" w:element="place">
                <w:r w:rsidRPr="00455857">
                  <w:rPr>
                    <w:sz w:val="18"/>
                    <w:szCs w:val="18"/>
                    <w:lang w:bidi="he-IL"/>
                  </w:rPr>
                  <w:t>Sale</w:t>
                </w:r>
              </w:smartTag>
            </w:smartTag>
            <w:r w:rsidRPr="00455857">
              <w:rPr>
                <w:sz w:val="18"/>
                <w:szCs w:val="18"/>
                <w:lang w:bidi="he-IL"/>
              </w:rPr>
              <w:t xml:space="preserve"> (No more orders for the item)</w:t>
            </w:r>
          </w:p>
        </w:tc>
      </w:tr>
      <w:tr w:rsidR="00176274" w:rsidRPr="00455857">
        <w:trPr>
          <w:trHeight w:hRule="exact" w:val="288"/>
        </w:trPr>
        <w:tc>
          <w:tcPr>
            <w:tcW w:w="1858" w:type="dxa"/>
          </w:tcPr>
          <w:p w:rsidR="00176274" w:rsidRPr="00BF102C" w:rsidRDefault="00176274" w:rsidP="00B0360A">
            <w:pPr>
              <w:spacing w:after="240"/>
              <w:ind w:left="252" w:right="29"/>
              <w:rPr>
                <w:sz w:val="18"/>
                <w:szCs w:val="18"/>
              </w:rPr>
            </w:pPr>
            <w:r w:rsidRPr="00BF102C">
              <w:rPr>
                <w:sz w:val="18"/>
                <w:szCs w:val="18"/>
              </w:rPr>
              <w:t>EoE</w:t>
            </w:r>
          </w:p>
        </w:tc>
        <w:tc>
          <w:tcPr>
            <w:tcW w:w="720" w:type="dxa"/>
            <w:shd w:val="clear" w:color="auto" w:fill="FFCC99"/>
          </w:tcPr>
          <w:p w:rsidR="00176274" w:rsidRPr="00455857" w:rsidRDefault="00176274" w:rsidP="00B0360A">
            <w:pPr>
              <w:spacing w:after="240"/>
              <w:ind w:right="29"/>
              <w:rPr>
                <w:sz w:val="18"/>
                <w:szCs w:val="18"/>
                <w:lang w:bidi="he-IL"/>
              </w:rPr>
            </w:pPr>
          </w:p>
        </w:tc>
        <w:tc>
          <w:tcPr>
            <w:tcW w:w="6660" w:type="dxa"/>
          </w:tcPr>
          <w:p w:rsidR="00176274" w:rsidRPr="00455857" w:rsidRDefault="00176274" w:rsidP="00B0360A">
            <w:pPr>
              <w:spacing w:after="240"/>
              <w:ind w:left="252" w:right="29"/>
              <w:rPr>
                <w:sz w:val="18"/>
                <w:szCs w:val="18"/>
                <w:lang w:bidi="he-IL"/>
              </w:rPr>
            </w:pPr>
            <w:r w:rsidRPr="00455857">
              <w:rPr>
                <w:sz w:val="18"/>
                <w:szCs w:val="18"/>
                <w:lang w:bidi="he-IL"/>
              </w:rPr>
              <w:t>End of Engineering (No more updates for the item)</w:t>
            </w:r>
          </w:p>
        </w:tc>
      </w:tr>
      <w:tr w:rsidR="00176274" w:rsidRPr="00455857">
        <w:trPr>
          <w:trHeight w:hRule="exact" w:val="288"/>
        </w:trPr>
        <w:tc>
          <w:tcPr>
            <w:tcW w:w="1858" w:type="dxa"/>
          </w:tcPr>
          <w:p w:rsidR="00176274" w:rsidRPr="00BF102C" w:rsidRDefault="00176274" w:rsidP="00B0360A">
            <w:pPr>
              <w:spacing w:after="240"/>
              <w:ind w:left="252" w:right="29"/>
              <w:rPr>
                <w:sz w:val="18"/>
                <w:szCs w:val="18"/>
              </w:rPr>
            </w:pPr>
            <w:r w:rsidRPr="00BF102C">
              <w:rPr>
                <w:sz w:val="18"/>
                <w:szCs w:val="18"/>
              </w:rPr>
              <w:t>EoSCR</w:t>
            </w:r>
          </w:p>
        </w:tc>
        <w:tc>
          <w:tcPr>
            <w:tcW w:w="720" w:type="dxa"/>
            <w:shd w:val="clear" w:color="auto" w:fill="FFCC99"/>
          </w:tcPr>
          <w:p w:rsidR="00176274" w:rsidRPr="00455857" w:rsidRDefault="00176274" w:rsidP="00B0360A">
            <w:pPr>
              <w:spacing w:after="240"/>
              <w:ind w:right="29"/>
              <w:rPr>
                <w:sz w:val="18"/>
                <w:szCs w:val="18"/>
                <w:lang w:bidi="he-IL"/>
              </w:rPr>
            </w:pPr>
          </w:p>
        </w:tc>
        <w:tc>
          <w:tcPr>
            <w:tcW w:w="6660" w:type="dxa"/>
          </w:tcPr>
          <w:p w:rsidR="00176274" w:rsidRPr="00455857" w:rsidRDefault="00176274" w:rsidP="00B0360A">
            <w:pPr>
              <w:spacing w:after="240"/>
              <w:ind w:left="252" w:right="29"/>
              <w:rPr>
                <w:sz w:val="18"/>
                <w:szCs w:val="18"/>
                <w:lang w:bidi="he-IL"/>
              </w:rPr>
            </w:pPr>
            <w:r w:rsidRPr="00455857">
              <w:rPr>
                <w:sz w:val="18"/>
                <w:szCs w:val="18"/>
                <w:lang w:bidi="he-IL"/>
              </w:rPr>
              <w:t xml:space="preserve">End of Service Contract Renewal </w:t>
            </w:r>
          </w:p>
        </w:tc>
      </w:tr>
      <w:tr w:rsidR="00176274" w:rsidRPr="00455857">
        <w:trPr>
          <w:trHeight w:hRule="exact" w:val="288"/>
        </w:trPr>
        <w:tc>
          <w:tcPr>
            <w:tcW w:w="1858" w:type="dxa"/>
          </w:tcPr>
          <w:p w:rsidR="00176274" w:rsidRPr="00BF102C" w:rsidRDefault="00176274" w:rsidP="00B0360A">
            <w:pPr>
              <w:spacing w:after="240"/>
              <w:ind w:left="252" w:right="29"/>
              <w:rPr>
                <w:sz w:val="18"/>
                <w:szCs w:val="18"/>
              </w:rPr>
            </w:pPr>
            <w:r w:rsidRPr="00BF102C">
              <w:rPr>
                <w:sz w:val="18"/>
                <w:szCs w:val="18"/>
              </w:rPr>
              <w:t>LDoS</w:t>
            </w:r>
          </w:p>
        </w:tc>
        <w:tc>
          <w:tcPr>
            <w:tcW w:w="720" w:type="dxa"/>
            <w:shd w:val="clear" w:color="auto" w:fill="FF7C80"/>
          </w:tcPr>
          <w:p w:rsidR="00176274" w:rsidRPr="00455857" w:rsidRDefault="00176274" w:rsidP="00B0360A">
            <w:pPr>
              <w:spacing w:after="240"/>
              <w:ind w:right="29"/>
              <w:rPr>
                <w:sz w:val="18"/>
                <w:szCs w:val="18"/>
                <w:lang w:bidi="he-IL"/>
              </w:rPr>
            </w:pPr>
          </w:p>
        </w:tc>
        <w:tc>
          <w:tcPr>
            <w:tcW w:w="6660" w:type="dxa"/>
          </w:tcPr>
          <w:p w:rsidR="00176274" w:rsidRPr="00455857" w:rsidRDefault="00176274" w:rsidP="00B0360A">
            <w:pPr>
              <w:spacing w:after="240"/>
              <w:ind w:left="252" w:right="29"/>
              <w:rPr>
                <w:sz w:val="18"/>
                <w:szCs w:val="18"/>
                <w:lang w:bidi="he-IL"/>
              </w:rPr>
            </w:pPr>
            <w:r w:rsidRPr="00455857">
              <w:rPr>
                <w:sz w:val="18"/>
                <w:szCs w:val="18"/>
                <w:lang w:bidi="he-IL"/>
              </w:rPr>
              <w:t>Last Day of Support</w:t>
            </w:r>
          </w:p>
        </w:tc>
      </w:tr>
    </w:tbl>
    <w:p w:rsidR="00B53640" w:rsidRDefault="00B53640" w:rsidP="00B0360A">
      <w:pPr>
        <w:ind w:right="29"/>
      </w:pPr>
    </w:p>
    <w:p w:rsidR="00824E03" w:rsidRDefault="00C215DD" w:rsidP="00B0360A">
      <w:pPr>
        <w:ind w:right="29"/>
      </w:pPr>
      <w:r w:rsidRPr="00C215DD">
        <w:t>Service Coverage</w:t>
      </w:r>
      <w:r w:rsidR="00824E03">
        <w:t xml:space="preserve"> visual alerts legend color schema:</w:t>
      </w:r>
    </w:p>
    <w:tbl>
      <w:tblPr>
        <w:tblStyle w:val="TableClassic1"/>
        <w:tblpPr w:leftFromText="180" w:rightFromText="180" w:vertAnchor="text" w:horzAnchor="margin" w:tblpY="102"/>
        <w:tblW w:w="9238" w:type="dxa"/>
        <w:tblLayout w:type="fixed"/>
        <w:tblCellMar>
          <w:left w:w="58" w:type="dxa"/>
          <w:right w:w="58" w:type="dxa"/>
        </w:tblCellMar>
        <w:tblLook w:val="0020"/>
      </w:tblPr>
      <w:tblGrid>
        <w:gridCol w:w="2578"/>
        <w:gridCol w:w="720"/>
        <w:gridCol w:w="5940"/>
      </w:tblGrid>
      <w:tr w:rsidR="00824E03" w:rsidRPr="00455857">
        <w:trPr>
          <w:cnfStyle w:val="100000000000"/>
          <w:trHeight w:hRule="exact" w:val="288"/>
        </w:trPr>
        <w:tc>
          <w:tcPr>
            <w:tcW w:w="2578" w:type="dxa"/>
          </w:tcPr>
          <w:p w:rsidR="00824E03" w:rsidRPr="00455857" w:rsidRDefault="00824E03" w:rsidP="001221E3">
            <w:pPr>
              <w:spacing w:after="240"/>
              <w:ind w:right="29"/>
              <w:rPr>
                <w:b/>
                <w:bCs/>
                <w:i w:val="0"/>
                <w:iCs w:val="0"/>
                <w:sz w:val="18"/>
                <w:szCs w:val="18"/>
                <w:lang w:bidi="he-IL"/>
              </w:rPr>
            </w:pPr>
            <w:r>
              <w:rPr>
                <w:b/>
                <w:bCs/>
                <w:i w:val="0"/>
                <w:iCs w:val="0"/>
                <w:sz w:val="18"/>
                <w:szCs w:val="18"/>
                <w:lang w:bidi="he-IL"/>
              </w:rPr>
              <w:t>Device Contract Status</w:t>
            </w:r>
          </w:p>
        </w:tc>
        <w:tc>
          <w:tcPr>
            <w:tcW w:w="720" w:type="dxa"/>
          </w:tcPr>
          <w:p w:rsidR="00824E03" w:rsidRPr="00455857" w:rsidRDefault="00824E03" w:rsidP="001221E3">
            <w:pPr>
              <w:spacing w:after="240"/>
              <w:ind w:right="29"/>
              <w:rPr>
                <w:b/>
                <w:bCs/>
                <w:i w:val="0"/>
                <w:iCs w:val="0"/>
                <w:sz w:val="18"/>
                <w:szCs w:val="18"/>
                <w:lang w:bidi="he-IL"/>
              </w:rPr>
            </w:pPr>
            <w:r w:rsidRPr="00455857">
              <w:rPr>
                <w:b/>
                <w:bCs/>
                <w:i w:val="0"/>
                <w:iCs w:val="0"/>
                <w:sz w:val="18"/>
                <w:szCs w:val="18"/>
                <w:lang w:bidi="he-IL"/>
              </w:rPr>
              <w:t>Visual</w:t>
            </w:r>
          </w:p>
        </w:tc>
        <w:tc>
          <w:tcPr>
            <w:tcW w:w="5940" w:type="dxa"/>
          </w:tcPr>
          <w:p w:rsidR="00824E03" w:rsidRPr="00455857" w:rsidRDefault="00824E03" w:rsidP="001221E3">
            <w:pPr>
              <w:spacing w:after="240"/>
              <w:ind w:right="29"/>
              <w:rPr>
                <w:b/>
                <w:bCs/>
                <w:i w:val="0"/>
                <w:iCs w:val="0"/>
                <w:sz w:val="18"/>
                <w:szCs w:val="18"/>
                <w:lang w:bidi="he-IL"/>
              </w:rPr>
            </w:pPr>
            <w:r w:rsidRPr="00455857">
              <w:rPr>
                <w:b/>
                <w:bCs/>
                <w:i w:val="0"/>
                <w:iCs w:val="0"/>
                <w:sz w:val="18"/>
                <w:szCs w:val="18"/>
                <w:lang w:bidi="he-IL"/>
              </w:rPr>
              <w:t>Description</w:t>
            </w:r>
          </w:p>
        </w:tc>
      </w:tr>
      <w:tr w:rsidR="00824E03" w:rsidRPr="00455857">
        <w:trPr>
          <w:trHeight w:hRule="exact" w:val="288"/>
        </w:trPr>
        <w:tc>
          <w:tcPr>
            <w:tcW w:w="2578" w:type="dxa"/>
          </w:tcPr>
          <w:p w:rsidR="00824E03" w:rsidRPr="00BF102C" w:rsidRDefault="00824E03" w:rsidP="001221E3">
            <w:pPr>
              <w:spacing w:after="240"/>
              <w:ind w:left="252" w:right="29"/>
              <w:rPr>
                <w:sz w:val="18"/>
                <w:szCs w:val="18"/>
              </w:rPr>
            </w:pPr>
            <w:r>
              <w:rPr>
                <w:sz w:val="18"/>
                <w:szCs w:val="18"/>
              </w:rPr>
              <w:t>S/N not found</w:t>
            </w:r>
          </w:p>
        </w:tc>
        <w:tc>
          <w:tcPr>
            <w:tcW w:w="720" w:type="dxa"/>
            <w:shd w:val="clear" w:color="auto" w:fill="FFFF99"/>
          </w:tcPr>
          <w:p w:rsidR="00824E03" w:rsidRPr="00455857" w:rsidRDefault="00824E03" w:rsidP="001221E3">
            <w:pPr>
              <w:spacing w:after="240"/>
              <w:ind w:right="29"/>
              <w:rPr>
                <w:sz w:val="18"/>
                <w:szCs w:val="18"/>
                <w:lang w:bidi="he-IL"/>
              </w:rPr>
            </w:pPr>
          </w:p>
        </w:tc>
        <w:tc>
          <w:tcPr>
            <w:tcW w:w="5940" w:type="dxa"/>
          </w:tcPr>
          <w:p w:rsidR="00824E03" w:rsidRPr="00455857" w:rsidRDefault="00824E03" w:rsidP="001221E3">
            <w:pPr>
              <w:spacing w:after="240"/>
              <w:ind w:left="252" w:right="29"/>
              <w:rPr>
                <w:sz w:val="18"/>
                <w:szCs w:val="18"/>
                <w:lang w:bidi="he-IL"/>
              </w:rPr>
            </w:pPr>
            <w:r>
              <w:rPr>
                <w:sz w:val="18"/>
                <w:szCs w:val="18"/>
                <w:lang w:bidi="he-IL"/>
              </w:rPr>
              <w:t>Device (chassis) serial number was not found</w:t>
            </w:r>
          </w:p>
        </w:tc>
      </w:tr>
      <w:tr w:rsidR="00824E03" w:rsidRPr="00455857">
        <w:trPr>
          <w:trHeight w:hRule="exact" w:val="288"/>
        </w:trPr>
        <w:tc>
          <w:tcPr>
            <w:tcW w:w="2578" w:type="dxa"/>
          </w:tcPr>
          <w:p w:rsidR="00824E03" w:rsidRPr="00BF102C" w:rsidRDefault="00824E03" w:rsidP="001221E3">
            <w:pPr>
              <w:spacing w:after="240"/>
              <w:ind w:left="252" w:right="29"/>
              <w:rPr>
                <w:sz w:val="18"/>
                <w:szCs w:val="18"/>
              </w:rPr>
            </w:pPr>
            <w:r>
              <w:rPr>
                <w:sz w:val="18"/>
                <w:szCs w:val="18"/>
              </w:rPr>
              <w:t>Contract expiring</w:t>
            </w:r>
          </w:p>
        </w:tc>
        <w:tc>
          <w:tcPr>
            <w:tcW w:w="720" w:type="dxa"/>
            <w:shd w:val="clear" w:color="auto" w:fill="FFFF99"/>
          </w:tcPr>
          <w:p w:rsidR="00824E03" w:rsidRPr="00455857" w:rsidRDefault="00824E03" w:rsidP="001221E3">
            <w:pPr>
              <w:spacing w:after="240"/>
              <w:ind w:right="29"/>
              <w:rPr>
                <w:sz w:val="18"/>
                <w:szCs w:val="18"/>
                <w:lang w:bidi="he-IL"/>
              </w:rPr>
            </w:pPr>
          </w:p>
        </w:tc>
        <w:tc>
          <w:tcPr>
            <w:tcW w:w="5940" w:type="dxa"/>
          </w:tcPr>
          <w:p w:rsidR="00824E03" w:rsidRPr="00455857" w:rsidRDefault="00824E03" w:rsidP="001221E3">
            <w:pPr>
              <w:spacing w:after="240"/>
              <w:ind w:left="252" w:right="29"/>
              <w:rPr>
                <w:sz w:val="18"/>
                <w:szCs w:val="18"/>
                <w:lang w:bidi="he-IL"/>
              </w:rPr>
            </w:pPr>
            <w:r>
              <w:rPr>
                <w:sz w:val="18"/>
                <w:szCs w:val="18"/>
                <w:lang w:bidi="he-IL"/>
              </w:rPr>
              <w:t>Contract is valid but will expire soon (</w:t>
            </w:r>
            <w:r w:rsidR="0098301C">
              <w:rPr>
                <w:sz w:val="18"/>
                <w:szCs w:val="18"/>
                <w:lang w:bidi="he-IL"/>
              </w:rPr>
              <w:t>30</w:t>
            </w:r>
            <w:r>
              <w:rPr>
                <w:sz w:val="18"/>
                <w:szCs w:val="18"/>
                <w:lang w:bidi="he-IL"/>
              </w:rPr>
              <w:t xml:space="preserve">  days)</w:t>
            </w:r>
          </w:p>
        </w:tc>
      </w:tr>
      <w:tr w:rsidR="00824E03" w:rsidRPr="00455857">
        <w:trPr>
          <w:trHeight w:hRule="exact" w:val="288"/>
        </w:trPr>
        <w:tc>
          <w:tcPr>
            <w:tcW w:w="2578" w:type="dxa"/>
          </w:tcPr>
          <w:p w:rsidR="00824E03" w:rsidRPr="00BF102C" w:rsidRDefault="00824E03" w:rsidP="001221E3">
            <w:pPr>
              <w:spacing w:after="240"/>
              <w:ind w:left="252" w:right="29"/>
              <w:rPr>
                <w:sz w:val="18"/>
                <w:szCs w:val="18"/>
              </w:rPr>
            </w:pPr>
            <w:r>
              <w:rPr>
                <w:sz w:val="18"/>
                <w:szCs w:val="18"/>
              </w:rPr>
              <w:t>Contract not found</w:t>
            </w:r>
          </w:p>
        </w:tc>
        <w:tc>
          <w:tcPr>
            <w:tcW w:w="720" w:type="dxa"/>
            <w:shd w:val="clear" w:color="auto" w:fill="FFCC99"/>
          </w:tcPr>
          <w:p w:rsidR="00824E03" w:rsidRPr="00455857" w:rsidRDefault="00824E03" w:rsidP="001221E3">
            <w:pPr>
              <w:spacing w:after="240"/>
              <w:ind w:right="29"/>
              <w:rPr>
                <w:sz w:val="18"/>
                <w:szCs w:val="18"/>
                <w:lang w:bidi="he-IL"/>
              </w:rPr>
            </w:pPr>
          </w:p>
        </w:tc>
        <w:tc>
          <w:tcPr>
            <w:tcW w:w="5940" w:type="dxa"/>
          </w:tcPr>
          <w:p w:rsidR="00824E03" w:rsidRPr="00455857" w:rsidRDefault="00824E03" w:rsidP="001221E3">
            <w:pPr>
              <w:spacing w:after="240"/>
              <w:ind w:left="252" w:right="29"/>
              <w:rPr>
                <w:sz w:val="18"/>
                <w:szCs w:val="18"/>
                <w:lang w:bidi="he-IL"/>
              </w:rPr>
            </w:pPr>
            <w:r>
              <w:rPr>
                <w:sz w:val="18"/>
                <w:szCs w:val="18"/>
                <w:lang w:bidi="he-IL"/>
              </w:rPr>
              <w:t>Contract could not be found</w:t>
            </w:r>
          </w:p>
        </w:tc>
      </w:tr>
      <w:tr w:rsidR="00824E03" w:rsidRPr="00455857">
        <w:trPr>
          <w:trHeight w:hRule="exact" w:val="288"/>
        </w:trPr>
        <w:tc>
          <w:tcPr>
            <w:tcW w:w="2578" w:type="dxa"/>
          </w:tcPr>
          <w:p w:rsidR="00824E03" w:rsidRPr="00BF102C" w:rsidRDefault="00824E03" w:rsidP="001221E3">
            <w:pPr>
              <w:spacing w:after="240"/>
              <w:ind w:left="252" w:right="29"/>
              <w:rPr>
                <w:sz w:val="18"/>
                <w:szCs w:val="18"/>
              </w:rPr>
            </w:pPr>
            <w:r>
              <w:rPr>
                <w:sz w:val="18"/>
                <w:szCs w:val="18"/>
              </w:rPr>
              <w:t>Contract expired</w:t>
            </w:r>
          </w:p>
        </w:tc>
        <w:tc>
          <w:tcPr>
            <w:tcW w:w="720" w:type="dxa"/>
            <w:shd w:val="clear" w:color="auto" w:fill="FF7C80"/>
          </w:tcPr>
          <w:p w:rsidR="00824E03" w:rsidRPr="00455857" w:rsidRDefault="00824E03" w:rsidP="001221E3">
            <w:pPr>
              <w:spacing w:after="240"/>
              <w:ind w:right="29"/>
              <w:rPr>
                <w:sz w:val="18"/>
                <w:szCs w:val="18"/>
                <w:lang w:bidi="he-IL"/>
              </w:rPr>
            </w:pPr>
          </w:p>
        </w:tc>
        <w:tc>
          <w:tcPr>
            <w:tcW w:w="5940" w:type="dxa"/>
          </w:tcPr>
          <w:p w:rsidR="00824E03" w:rsidRPr="00455857" w:rsidRDefault="00824E03" w:rsidP="001221E3">
            <w:pPr>
              <w:spacing w:after="240"/>
              <w:ind w:left="252" w:right="29"/>
              <w:rPr>
                <w:sz w:val="18"/>
                <w:szCs w:val="18"/>
                <w:lang w:bidi="he-IL"/>
              </w:rPr>
            </w:pPr>
            <w:r>
              <w:rPr>
                <w:sz w:val="18"/>
                <w:szCs w:val="18"/>
                <w:lang w:bidi="he-IL"/>
              </w:rPr>
              <w:t>Contract already expired</w:t>
            </w:r>
          </w:p>
        </w:tc>
      </w:tr>
    </w:tbl>
    <w:p w:rsidR="00824E03" w:rsidRDefault="00824E03" w:rsidP="00B0360A">
      <w:pPr>
        <w:numPr>
          <w:ins w:id="1" w:author="Roi Gilboa" w:date="2009-11-26T09:38:00Z"/>
        </w:numPr>
        <w:ind w:right="29"/>
      </w:pPr>
    </w:p>
    <w:p w:rsidR="0096787B" w:rsidRPr="00D03A9E" w:rsidRDefault="0090604E" w:rsidP="00B0360A">
      <w:pPr>
        <w:pStyle w:val="Heading1"/>
        <w:ind w:right="29"/>
      </w:pPr>
      <w:bookmarkStart w:id="2" w:name="_Toc113438355"/>
      <w:bookmarkStart w:id="3" w:name="_Toc116186325"/>
      <w:bookmarkStart w:id="4" w:name="_Toc163465114"/>
      <w:bookmarkStart w:id="5" w:name="_Toc163465202"/>
      <w:bookmarkStart w:id="6" w:name="_Toc251500844"/>
      <w:r w:rsidRPr="00D03A9E">
        <w:lastRenderedPageBreak/>
        <w:t xml:space="preserve">Device </w:t>
      </w:r>
      <w:r w:rsidR="0096787B" w:rsidRPr="00D03A9E">
        <w:t>Summary</w:t>
      </w:r>
      <w:bookmarkEnd w:id="2"/>
      <w:bookmarkEnd w:id="3"/>
      <w:bookmarkEnd w:id="4"/>
      <w:bookmarkEnd w:id="5"/>
      <w:bookmarkEnd w:id="6"/>
    </w:p>
    <w:p w:rsidR="0096787B" w:rsidRPr="008C7328" w:rsidRDefault="0096787B" w:rsidP="00B0360A">
      <w:pPr>
        <w:ind w:right="29"/>
        <w:rPr>
          <w:lang w:bidi="he-IL"/>
        </w:rPr>
      </w:pPr>
    </w:p>
    <w:p w:rsidR="0096787B" w:rsidRPr="00E575FE" w:rsidRDefault="0096787B" w:rsidP="00B0360A">
      <w:pPr>
        <w:pStyle w:val="Heading2"/>
        <w:ind w:right="29"/>
      </w:pPr>
      <w:bookmarkStart w:id="7" w:name="_Toc62451964"/>
      <w:bookmarkStart w:id="8" w:name="_Toc113438356"/>
      <w:bookmarkStart w:id="9" w:name="_Toc116186326"/>
      <w:bookmarkStart w:id="10" w:name="_Toc163465115"/>
      <w:bookmarkStart w:id="11" w:name="_Toc163465203"/>
      <w:bookmarkStart w:id="12" w:name="_Toc251500845"/>
      <w:r w:rsidRPr="00E575FE">
        <w:t>Device Assessment Summary</w:t>
      </w:r>
      <w:bookmarkEnd w:id="7"/>
      <w:bookmarkEnd w:id="8"/>
      <w:r w:rsidR="0090604E" w:rsidRPr="00E575FE">
        <w:t xml:space="preserve"> Table</w:t>
      </w:r>
      <w:bookmarkEnd w:id="9"/>
      <w:bookmarkEnd w:id="10"/>
      <w:bookmarkEnd w:id="11"/>
      <w:bookmarkEnd w:id="12"/>
    </w:p>
    <w:p w:rsidR="00143BCC" w:rsidRPr="008C7328" w:rsidRDefault="00143BCC" w:rsidP="00B0360A">
      <w:pPr>
        <w:ind w:right="29"/>
        <w:rPr>
          <w:lang w:bidi="he-IL"/>
        </w:rPr>
      </w:pPr>
    </w:p>
    <w:p w:rsidR="00547091" w:rsidRDefault="00143BCC" w:rsidP="00B0360A">
      <w:pPr>
        <w:ind w:right="29"/>
        <w:divId w:val="1645353338"/>
      </w:pPr>
      <w:r w:rsidRPr="008C7328">
        <w:t xml:space="preserve">The </w:t>
      </w:r>
      <w:r w:rsidRPr="008C7328">
        <w:rPr>
          <w:b/>
          <w:i/>
        </w:rPr>
        <w:t>Device Assessment Summary Table</w:t>
      </w:r>
      <w:r w:rsidRPr="00D03A9E">
        <w:t xml:space="preserve"> </w:t>
      </w:r>
      <w:r w:rsidRPr="008C7328">
        <w:t xml:space="preserve">provides a synopsis of the </w:t>
      </w:r>
      <w:r w:rsidR="00AD34EF" w:rsidRPr="008C7328">
        <w:t>number of devices found in the assessment includin</w:t>
      </w:r>
      <w:r w:rsidR="001F44BD" w:rsidRPr="008C7328">
        <w:t>g Cisco and Non-</w:t>
      </w:r>
      <w:r w:rsidR="00AD34EF" w:rsidRPr="008C7328">
        <w:t>Cisco devices.  It also presents the total number IOS, CatOS, and other Cisco OS devices found during the discovery phase.</w:t>
      </w:r>
    </w:p>
    <w:p w:rsidR="00176274" w:rsidRDefault="00176274" w:rsidP="00B0360A">
      <w:pPr>
        <w:ind w:right="29"/>
        <w:divId w:val="1645353338"/>
      </w:pPr>
    </w:p>
    <w:tbl>
      <w:tblPr>
        <w:tblW w:w="5000" w:type="pct"/>
        <w:tblCellMar>
          <w:left w:w="0" w:type="dxa"/>
          <w:right w:w="0" w:type="dxa"/>
        </w:tblCellMar>
        <w:tblLook w:val="0000"/>
      </w:tblPr>
      <w:tblGrid>
        <w:gridCol w:w="2565"/>
        <w:gridCol w:w="800"/>
        <w:gridCol w:w="1121"/>
        <w:gridCol w:w="801"/>
        <w:gridCol w:w="801"/>
        <w:gridCol w:w="801"/>
        <w:gridCol w:w="801"/>
        <w:gridCol w:w="1046"/>
        <w:gridCol w:w="303"/>
      </w:tblGrid>
      <w:tr w:rsidR="0098301C">
        <w:trPr>
          <w:gridAfter w:val="1"/>
          <w:wAfter w:w="213" w:type="pct"/>
          <w:trHeight w:val="915"/>
        </w:trPr>
        <w:tc>
          <w:tcPr>
            <w:tcW w:w="1406" w:type="pct"/>
            <w:tcBorders>
              <w:top w:val="single" w:sz="4" w:space="0" w:color="auto"/>
              <w:left w:val="single" w:sz="4" w:space="0" w:color="auto"/>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Group</w:t>
            </w:r>
          </w:p>
        </w:tc>
        <w:tc>
          <w:tcPr>
            <w:tcW w:w="439"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Devices</w:t>
            </w:r>
          </w:p>
        </w:tc>
        <w:tc>
          <w:tcPr>
            <w:tcW w:w="614"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LDoS Announced Devices</w:t>
            </w:r>
          </w:p>
        </w:tc>
        <w:tc>
          <w:tcPr>
            <w:tcW w:w="439"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EoS Devices</w:t>
            </w:r>
          </w:p>
        </w:tc>
        <w:tc>
          <w:tcPr>
            <w:tcW w:w="439"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#EOE Devices</w:t>
            </w:r>
          </w:p>
        </w:tc>
        <w:tc>
          <w:tcPr>
            <w:tcW w:w="439"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EoCSR Devices</w:t>
            </w:r>
          </w:p>
        </w:tc>
        <w:tc>
          <w:tcPr>
            <w:tcW w:w="439"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LDoS Devices</w:t>
            </w:r>
          </w:p>
        </w:tc>
        <w:tc>
          <w:tcPr>
            <w:tcW w:w="573" w:type="pct"/>
            <w:tcBorders>
              <w:top w:val="single" w:sz="4" w:space="0" w:color="auto"/>
              <w:left w:val="nil"/>
              <w:bottom w:val="single" w:sz="4" w:space="0" w:color="auto"/>
              <w:right w:val="single" w:sz="4" w:space="0" w:color="auto"/>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SNMP accessible</w:t>
            </w:r>
          </w:p>
        </w:tc>
      </w:tr>
      <w:tr w:rsidR="0098301C">
        <w:trPr>
          <w:gridAfter w:val="1"/>
          <w:wAfter w:w="213" w:type="pct"/>
          <w:trHeight w:val="285"/>
        </w:trPr>
        <w:tc>
          <w:tcPr>
            <w:tcW w:w="1406" w:type="pct"/>
            <w:tcBorders>
              <w:top w:val="nil"/>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Cisco</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465</w:t>
            </w:r>
          </w:p>
        </w:tc>
        <w:tc>
          <w:tcPr>
            <w:tcW w:w="614"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151</w:t>
            </w:r>
          </w:p>
        </w:tc>
        <w:tc>
          <w:tcPr>
            <w:tcW w:w="439"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128</w:t>
            </w:r>
          </w:p>
        </w:tc>
        <w:tc>
          <w:tcPr>
            <w:tcW w:w="439"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41</w:t>
            </w:r>
          </w:p>
        </w:tc>
        <w:tc>
          <w:tcPr>
            <w:tcW w:w="439"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5</w:t>
            </w:r>
          </w:p>
        </w:tc>
        <w:tc>
          <w:tcPr>
            <w:tcW w:w="439" w:type="pct"/>
            <w:tcBorders>
              <w:top w:val="single" w:sz="4" w:space="0" w:color="auto"/>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b/>
                <w:bCs/>
                <w:sz w:val="18"/>
                <w:szCs w:val="18"/>
              </w:rPr>
            </w:pPr>
            <w:r>
              <w:rPr>
                <w:rFonts w:ascii="Arial" w:hAnsi="Arial" w:cs="Arial"/>
                <w:b/>
                <w:bCs/>
                <w:sz w:val="18"/>
                <w:szCs w:val="18"/>
              </w:rPr>
              <w:t>1</w:t>
            </w:r>
          </w:p>
        </w:tc>
        <w:tc>
          <w:tcPr>
            <w:tcW w:w="57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465</w:t>
            </w:r>
          </w:p>
        </w:tc>
      </w:tr>
      <w:tr w:rsidR="0098301C">
        <w:trPr>
          <w:gridAfter w:val="1"/>
          <w:wAfter w:w="213" w:type="pct"/>
          <w:trHeight w:val="255"/>
        </w:trPr>
        <w:tc>
          <w:tcPr>
            <w:tcW w:w="1406"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CATOS</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11</w:t>
            </w:r>
          </w:p>
        </w:tc>
        <w:tc>
          <w:tcPr>
            <w:tcW w:w="614"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4</w:t>
            </w:r>
          </w:p>
        </w:tc>
        <w:tc>
          <w:tcPr>
            <w:tcW w:w="439"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4</w:t>
            </w:r>
          </w:p>
        </w:tc>
        <w:tc>
          <w:tcPr>
            <w:tcW w:w="439"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4</w:t>
            </w:r>
          </w:p>
        </w:tc>
        <w:tc>
          <w:tcPr>
            <w:tcW w:w="439"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4</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57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11</w:t>
            </w:r>
          </w:p>
        </w:tc>
      </w:tr>
      <w:tr w:rsidR="0098301C">
        <w:trPr>
          <w:gridAfter w:val="1"/>
          <w:wAfter w:w="213" w:type="pct"/>
          <w:trHeight w:val="255"/>
        </w:trPr>
        <w:tc>
          <w:tcPr>
            <w:tcW w:w="1406"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IOS</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447</w:t>
            </w:r>
          </w:p>
        </w:tc>
        <w:tc>
          <w:tcPr>
            <w:tcW w:w="614"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147</w:t>
            </w:r>
          </w:p>
        </w:tc>
        <w:tc>
          <w:tcPr>
            <w:tcW w:w="439"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124</w:t>
            </w:r>
          </w:p>
        </w:tc>
        <w:tc>
          <w:tcPr>
            <w:tcW w:w="439"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37</w:t>
            </w:r>
          </w:p>
        </w:tc>
        <w:tc>
          <w:tcPr>
            <w:tcW w:w="439"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w:t>
            </w:r>
          </w:p>
        </w:tc>
        <w:tc>
          <w:tcPr>
            <w:tcW w:w="439" w:type="pct"/>
            <w:tcBorders>
              <w:top w:val="nil"/>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sz w:val="18"/>
                <w:szCs w:val="18"/>
              </w:rPr>
            </w:pPr>
            <w:r>
              <w:rPr>
                <w:rFonts w:ascii="Arial" w:hAnsi="Arial" w:cs="Arial"/>
                <w:sz w:val="18"/>
                <w:szCs w:val="18"/>
              </w:rPr>
              <w:t>1</w:t>
            </w:r>
          </w:p>
        </w:tc>
        <w:tc>
          <w:tcPr>
            <w:tcW w:w="57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447</w:t>
            </w:r>
          </w:p>
        </w:tc>
      </w:tr>
      <w:tr w:rsidR="0098301C">
        <w:trPr>
          <w:gridAfter w:val="1"/>
          <w:wAfter w:w="213" w:type="pct"/>
          <w:trHeight w:val="255"/>
        </w:trPr>
        <w:tc>
          <w:tcPr>
            <w:tcW w:w="1406"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Other OS</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61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57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wAfter w:w="213" w:type="pct"/>
          <w:trHeight w:val="255"/>
        </w:trPr>
        <w:tc>
          <w:tcPr>
            <w:tcW w:w="1406"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Unknown\Exception</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7</w:t>
            </w:r>
          </w:p>
        </w:tc>
        <w:tc>
          <w:tcPr>
            <w:tcW w:w="61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3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57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7</w:t>
            </w:r>
          </w:p>
        </w:tc>
      </w:tr>
      <w:tr w:rsidR="0098301C">
        <w:trPr>
          <w:gridAfter w:val="1"/>
          <w:wAfter w:w="213" w:type="pct"/>
          <w:trHeight w:val="285"/>
        </w:trPr>
        <w:tc>
          <w:tcPr>
            <w:tcW w:w="1406"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Non-Cisco</w:t>
            </w:r>
          </w:p>
        </w:tc>
        <w:tc>
          <w:tcPr>
            <w:tcW w:w="43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614"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43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43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43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43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573"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r>
      <w:tr w:rsidR="0098301C">
        <w:trPr>
          <w:gridAfter w:val="1"/>
          <w:wAfter w:w="213" w:type="pct"/>
          <w:trHeight w:val="285"/>
        </w:trPr>
        <w:tc>
          <w:tcPr>
            <w:tcW w:w="1406"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Others</w:t>
            </w:r>
          </w:p>
        </w:tc>
        <w:tc>
          <w:tcPr>
            <w:tcW w:w="43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77</w:t>
            </w:r>
          </w:p>
        </w:tc>
        <w:tc>
          <w:tcPr>
            <w:tcW w:w="614"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43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43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43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43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573"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r>
      <w:tr w:rsidR="0098301C">
        <w:trPr>
          <w:gridAfter w:val="1"/>
          <w:wAfter w:w="213" w:type="pct"/>
          <w:trHeight w:val="285"/>
        </w:trPr>
        <w:tc>
          <w:tcPr>
            <w:tcW w:w="1406"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Total</w:t>
            </w:r>
          </w:p>
        </w:tc>
        <w:tc>
          <w:tcPr>
            <w:tcW w:w="43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542</w:t>
            </w:r>
          </w:p>
        </w:tc>
        <w:tc>
          <w:tcPr>
            <w:tcW w:w="614"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151</w:t>
            </w:r>
          </w:p>
        </w:tc>
        <w:tc>
          <w:tcPr>
            <w:tcW w:w="439"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128</w:t>
            </w:r>
          </w:p>
        </w:tc>
        <w:tc>
          <w:tcPr>
            <w:tcW w:w="439"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41</w:t>
            </w:r>
          </w:p>
        </w:tc>
        <w:tc>
          <w:tcPr>
            <w:tcW w:w="439"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5</w:t>
            </w:r>
          </w:p>
        </w:tc>
        <w:tc>
          <w:tcPr>
            <w:tcW w:w="439" w:type="pct"/>
            <w:tcBorders>
              <w:top w:val="single" w:sz="4" w:space="0" w:color="auto"/>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b/>
                <w:bCs/>
                <w:sz w:val="18"/>
                <w:szCs w:val="18"/>
              </w:rPr>
            </w:pPr>
            <w:r>
              <w:rPr>
                <w:rFonts w:ascii="Arial" w:hAnsi="Arial" w:cs="Arial"/>
                <w:b/>
                <w:bCs/>
                <w:sz w:val="18"/>
                <w:szCs w:val="18"/>
              </w:rPr>
              <w:t>1</w:t>
            </w:r>
          </w:p>
        </w:tc>
        <w:tc>
          <w:tcPr>
            <w:tcW w:w="573"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465</w:t>
            </w:r>
          </w:p>
        </w:tc>
      </w:tr>
      <w:tr w:rsidR="0098301C">
        <w:trPr>
          <w:gridAfter w:val="1"/>
          <w:wAfter w:w="213" w:type="pct"/>
          <w:trHeight w:val="255"/>
        </w:trPr>
        <w:tc>
          <w:tcPr>
            <w:tcW w:w="1406" w:type="pct"/>
            <w:tcBorders>
              <w:top w:val="nil"/>
              <w:left w:val="nil"/>
              <w:bottom w:val="nil"/>
              <w:right w:val="nil"/>
            </w:tcBorders>
            <w:shd w:val="clear" w:color="auto" w:fill="auto"/>
            <w:vAlign w:val="bottom"/>
          </w:tcPr>
          <w:p w:rsidR="0098301C" w:rsidRDefault="0098301C">
            <w:pPr>
              <w:rPr>
                <w:rFonts w:ascii="Microsoft Sans Serif" w:hAnsi="Microsoft Sans Serif" w:cs="Microsoft Sans Serif"/>
                <w:sz w:val="18"/>
                <w:szCs w:val="18"/>
              </w:rPr>
            </w:pPr>
          </w:p>
        </w:tc>
        <w:tc>
          <w:tcPr>
            <w:tcW w:w="439" w:type="pct"/>
            <w:tcBorders>
              <w:top w:val="nil"/>
              <w:left w:val="nil"/>
              <w:bottom w:val="nil"/>
              <w:right w:val="nil"/>
            </w:tcBorders>
            <w:shd w:val="clear" w:color="auto" w:fill="auto"/>
            <w:vAlign w:val="bottom"/>
          </w:tcPr>
          <w:p w:rsidR="0098301C" w:rsidRDefault="0098301C">
            <w:pPr>
              <w:rPr>
                <w:rFonts w:ascii="Microsoft Sans Serif" w:hAnsi="Microsoft Sans Serif" w:cs="Microsoft Sans Serif"/>
                <w:sz w:val="18"/>
                <w:szCs w:val="18"/>
              </w:rPr>
            </w:pPr>
          </w:p>
        </w:tc>
        <w:tc>
          <w:tcPr>
            <w:tcW w:w="614" w:type="pct"/>
            <w:tcBorders>
              <w:top w:val="nil"/>
              <w:left w:val="nil"/>
              <w:bottom w:val="nil"/>
              <w:right w:val="nil"/>
            </w:tcBorders>
            <w:shd w:val="clear" w:color="auto" w:fill="auto"/>
            <w:vAlign w:val="bottom"/>
          </w:tcPr>
          <w:p w:rsidR="0098301C" w:rsidRDefault="0098301C">
            <w:pPr>
              <w:rPr>
                <w:rFonts w:ascii="Microsoft Sans Serif" w:hAnsi="Microsoft Sans Serif" w:cs="Microsoft Sans Serif"/>
                <w:sz w:val="18"/>
                <w:szCs w:val="18"/>
              </w:rPr>
            </w:pPr>
          </w:p>
        </w:tc>
        <w:tc>
          <w:tcPr>
            <w:tcW w:w="439" w:type="pct"/>
            <w:tcBorders>
              <w:top w:val="nil"/>
              <w:left w:val="nil"/>
              <w:bottom w:val="nil"/>
              <w:right w:val="nil"/>
            </w:tcBorders>
            <w:shd w:val="clear" w:color="auto" w:fill="auto"/>
            <w:vAlign w:val="bottom"/>
          </w:tcPr>
          <w:p w:rsidR="0098301C" w:rsidRDefault="0098301C">
            <w:pPr>
              <w:rPr>
                <w:rFonts w:ascii="Microsoft Sans Serif" w:hAnsi="Microsoft Sans Serif" w:cs="Microsoft Sans Serif"/>
                <w:sz w:val="18"/>
                <w:szCs w:val="18"/>
              </w:rPr>
            </w:pPr>
          </w:p>
        </w:tc>
        <w:tc>
          <w:tcPr>
            <w:tcW w:w="439" w:type="pct"/>
            <w:tcBorders>
              <w:top w:val="nil"/>
              <w:left w:val="nil"/>
              <w:bottom w:val="nil"/>
              <w:right w:val="nil"/>
            </w:tcBorders>
            <w:shd w:val="clear" w:color="auto" w:fill="auto"/>
            <w:vAlign w:val="bottom"/>
          </w:tcPr>
          <w:p w:rsidR="0098301C" w:rsidRDefault="0098301C">
            <w:pPr>
              <w:rPr>
                <w:rFonts w:ascii="Microsoft Sans Serif" w:hAnsi="Microsoft Sans Serif" w:cs="Microsoft Sans Serif"/>
                <w:sz w:val="18"/>
                <w:szCs w:val="18"/>
              </w:rPr>
            </w:pPr>
          </w:p>
        </w:tc>
        <w:tc>
          <w:tcPr>
            <w:tcW w:w="439" w:type="pct"/>
            <w:tcBorders>
              <w:top w:val="nil"/>
              <w:left w:val="nil"/>
              <w:bottom w:val="nil"/>
              <w:right w:val="nil"/>
            </w:tcBorders>
            <w:shd w:val="clear" w:color="auto" w:fill="auto"/>
            <w:vAlign w:val="bottom"/>
          </w:tcPr>
          <w:p w:rsidR="0098301C" w:rsidRDefault="0098301C">
            <w:pPr>
              <w:rPr>
                <w:rFonts w:ascii="Microsoft Sans Serif" w:hAnsi="Microsoft Sans Serif" w:cs="Microsoft Sans Serif"/>
                <w:sz w:val="18"/>
                <w:szCs w:val="18"/>
              </w:rPr>
            </w:pPr>
          </w:p>
        </w:tc>
        <w:tc>
          <w:tcPr>
            <w:tcW w:w="439" w:type="pct"/>
            <w:tcBorders>
              <w:top w:val="nil"/>
              <w:left w:val="nil"/>
              <w:bottom w:val="nil"/>
              <w:right w:val="nil"/>
            </w:tcBorders>
            <w:shd w:val="clear" w:color="auto" w:fill="auto"/>
            <w:vAlign w:val="bottom"/>
          </w:tcPr>
          <w:p w:rsidR="0098301C" w:rsidRDefault="0098301C">
            <w:pPr>
              <w:rPr>
                <w:rFonts w:ascii="Microsoft Sans Serif" w:hAnsi="Microsoft Sans Serif" w:cs="Microsoft Sans Serif"/>
                <w:sz w:val="18"/>
                <w:szCs w:val="18"/>
              </w:rPr>
            </w:pPr>
          </w:p>
        </w:tc>
        <w:tc>
          <w:tcPr>
            <w:tcW w:w="573" w:type="pct"/>
            <w:tcBorders>
              <w:top w:val="nil"/>
              <w:left w:val="nil"/>
              <w:bottom w:val="nil"/>
              <w:right w:val="nil"/>
            </w:tcBorders>
            <w:shd w:val="clear" w:color="auto" w:fill="auto"/>
            <w:vAlign w:val="bottom"/>
          </w:tcPr>
          <w:p w:rsidR="0098301C" w:rsidRDefault="0098301C">
            <w:pPr>
              <w:rPr>
                <w:rFonts w:ascii="Microsoft Sans Serif" w:hAnsi="Microsoft Sans Serif" w:cs="Microsoft Sans Serif"/>
                <w:sz w:val="18"/>
                <w:szCs w:val="18"/>
              </w:rPr>
            </w:pPr>
          </w:p>
        </w:tc>
      </w:tr>
      <w:tr w:rsidR="0098301C">
        <w:trPr>
          <w:gridAfter w:val="1"/>
          <w:wAfter w:w="213" w:type="pct"/>
          <w:trHeight w:val="255"/>
        </w:trPr>
        <w:tc>
          <w:tcPr>
            <w:tcW w:w="3776" w:type="pct"/>
            <w:gridSpan w:val="6"/>
            <w:tcBorders>
              <w:top w:val="nil"/>
              <w:left w:val="nil"/>
              <w:bottom w:val="nil"/>
              <w:right w:val="nil"/>
            </w:tcBorders>
            <w:shd w:val="clear" w:color="auto" w:fill="auto"/>
            <w:noWrap/>
            <w:vAlign w:val="bottom"/>
          </w:tcPr>
          <w:p w:rsidR="0098301C" w:rsidRDefault="0098301C">
            <w:pPr>
              <w:rPr>
                <w:rFonts w:ascii="Arial" w:hAnsi="Arial" w:cs="Arial"/>
                <w:b/>
                <w:bCs/>
                <w:i/>
                <w:iCs/>
                <w:sz w:val="18"/>
                <w:szCs w:val="18"/>
              </w:rPr>
            </w:pPr>
            <w:r>
              <w:rPr>
                <w:rFonts w:ascii="Arial" w:hAnsi="Arial" w:cs="Arial"/>
                <w:b/>
                <w:bCs/>
                <w:i/>
                <w:iCs/>
                <w:sz w:val="18"/>
                <w:szCs w:val="18"/>
              </w:rPr>
              <w:t>“Unknown / Exceptions”</w:t>
            </w:r>
            <w:r>
              <w:rPr>
                <w:rFonts w:ascii="Arial" w:hAnsi="Arial" w:cs="Arial"/>
                <w:i/>
                <w:iCs/>
                <w:sz w:val="18"/>
                <w:szCs w:val="18"/>
              </w:rPr>
              <w:t xml:space="preserve"> are Cisco devices that failed to analyze. </w:t>
            </w:r>
          </w:p>
        </w:tc>
        <w:tc>
          <w:tcPr>
            <w:tcW w:w="439" w:type="pct"/>
            <w:tcBorders>
              <w:top w:val="nil"/>
              <w:left w:val="nil"/>
              <w:bottom w:val="nil"/>
              <w:right w:val="nil"/>
            </w:tcBorders>
            <w:shd w:val="clear" w:color="auto" w:fill="auto"/>
            <w:vAlign w:val="bottom"/>
          </w:tcPr>
          <w:p w:rsidR="0098301C" w:rsidRDefault="0098301C">
            <w:pPr>
              <w:rPr>
                <w:rFonts w:ascii="Microsoft Sans Serif" w:hAnsi="Microsoft Sans Serif" w:cs="Microsoft Sans Serif"/>
                <w:sz w:val="18"/>
                <w:szCs w:val="18"/>
              </w:rPr>
            </w:pPr>
          </w:p>
        </w:tc>
        <w:tc>
          <w:tcPr>
            <w:tcW w:w="573" w:type="pct"/>
            <w:tcBorders>
              <w:top w:val="nil"/>
              <w:left w:val="nil"/>
              <w:bottom w:val="nil"/>
              <w:right w:val="nil"/>
            </w:tcBorders>
            <w:shd w:val="clear" w:color="auto" w:fill="auto"/>
            <w:vAlign w:val="bottom"/>
          </w:tcPr>
          <w:p w:rsidR="0098301C" w:rsidRDefault="0098301C">
            <w:pPr>
              <w:rPr>
                <w:rFonts w:ascii="Microsoft Sans Serif" w:hAnsi="Microsoft Sans Serif" w:cs="Microsoft Sans Serif"/>
                <w:sz w:val="18"/>
                <w:szCs w:val="18"/>
              </w:rPr>
            </w:pPr>
          </w:p>
        </w:tc>
      </w:tr>
      <w:tr w:rsidR="0098301C">
        <w:trPr>
          <w:gridAfter w:val="1"/>
          <w:wAfter w:w="213" w:type="pct"/>
          <w:trHeight w:val="255"/>
        </w:trPr>
        <w:tc>
          <w:tcPr>
            <w:tcW w:w="4787" w:type="pct"/>
            <w:gridSpan w:val="8"/>
            <w:tcBorders>
              <w:top w:val="nil"/>
              <w:left w:val="nil"/>
              <w:bottom w:val="nil"/>
              <w:right w:val="nil"/>
            </w:tcBorders>
            <w:shd w:val="clear" w:color="auto" w:fill="auto"/>
            <w:noWrap/>
            <w:vAlign w:val="bottom"/>
          </w:tcPr>
          <w:p w:rsidR="0098301C" w:rsidRDefault="0098301C">
            <w:pPr>
              <w:rPr>
                <w:rFonts w:ascii="Arial" w:hAnsi="Arial" w:cs="Arial"/>
                <w:i/>
                <w:iCs/>
                <w:sz w:val="18"/>
                <w:szCs w:val="18"/>
              </w:rPr>
            </w:pPr>
            <w:r>
              <w:rPr>
                <w:rFonts w:ascii="Arial" w:hAnsi="Arial" w:cs="Arial"/>
                <w:i/>
                <w:iCs/>
                <w:sz w:val="18"/>
                <w:szCs w:val="18"/>
              </w:rPr>
              <w:t xml:space="preserve">                    The “Chassis exception summary” section of the detailed Excel report contains more details.</w:t>
            </w:r>
          </w:p>
        </w:tc>
      </w:tr>
      <w:tr w:rsidR="0098301C">
        <w:trPr>
          <w:gridAfter w:val="1"/>
          <w:wAfter w:w="213" w:type="pct"/>
          <w:trHeight w:val="255"/>
        </w:trPr>
        <w:tc>
          <w:tcPr>
            <w:tcW w:w="4787" w:type="pct"/>
            <w:gridSpan w:val="8"/>
            <w:tcBorders>
              <w:top w:val="nil"/>
              <w:left w:val="nil"/>
              <w:bottom w:val="nil"/>
              <w:right w:val="nil"/>
            </w:tcBorders>
            <w:shd w:val="clear" w:color="auto" w:fill="auto"/>
            <w:noWrap/>
            <w:vAlign w:val="bottom"/>
          </w:tcPr>
          <w:p w:rsidR="0098301C" w:rsidRDefault="0098301C">
            <w:pPr>
              <w:rPr>
                <w:rFonts w:ascii="Arial" w:hAnsi="Arial" w:cs="Arial"/>
                <w:b/>
                <w:bCs/>
                <w:i/>
                <w:iCs/>
                <w:sz w:val="18"/>
                <w:szCs w:val="18"/>
              </w:rPr>
            </w:pPr>
            <w:r>
              <w:rPr>
                <w:rFonts w:ascii="Arial" w:hAnsi="Arial" w:cs="Arial"/>
                <w:b/>
                <w:bCs/>
                <w:i/>
                <w:iCs/>
                <w:sz w:val="18"/>
                <w:szCs w:val="18"/>
              </w:rPr>
              <w:t xml:space="preserve">“Non-Cisco” </w:t>
            </w:r>
            <w:r>
              <w:rPr>
                <w:rFonts w:ascii="Arial" w:hAnsi="Arial" w:cs="Arial"/>
                <w:i/>
                <w:iCs/>
                <w:sz w:val="18"/>
                <w:szCs w:val="18"/>
              </w:rPr>
              <w:t>category contains devices identified as belonging vendors other than Cisco.</w:t>
            </w:r>
          </w:p>
        </w:tc>
      </w:tr>
      <w:tr w:rsidR="0098301C">
        <w:trPr>
          <w:gridAfter w:val="1"/>
          <w:wAfter w:w="213" w:type="pct"/>
          <w:trHeight w:val="255"/>
        </w:trPr>
        <w:tc>
          <w:tcPr>
            <w:tcW w:w="4787" w:type="pct"/>
            <w:gridSpan w:val="8"/>
            <w:tcBorders>
              <w:top w:val="nil"/>
              <w:left w:val="nil"/>
              <w:bottom w:val="nil"/>
              <w:right w:val="nil"/>
            </w:tcBorders>
            <w:shd w:val="clear" w:color="auto" w:fill="auto"/>
            <w:noWrap/>
            <w:vAlign w:val="bottom"/>
          </w:tcPr>
          <w:p w:rsidR="0098301C" w:rsidRDefault="0098301C">
            <w:pPr>
              <w:rPr>
                <w:rFonts w:ascii="Arial" w:hAnsi="Arial" w:cs="Arial"/>
                <w:b/>
                <w:bCs/>
                <w:i/>
                <w:iCs/>
                <w:sz w:val="18"/>
                <w:szCs w:val="18"/>
              </w:rPr>
            </w:pPr>
            <w:r>
              <w:rPr>
                <w:rFonts w:ascii="Arial" w:hAnsi="Arial" w:cs="Arial"/>
                <w:b/>
                <w:bCs/>
                <w:i/>
                <w:iCs/>
                <w:sz w:val="18"/>
                <w:szCs w:val="18"/>
              </w:rPr>
              <w:t xml:space="preserve">“Others” </w:t>
            </w:r>
            <w:r>
              <w:rPr>
                <w:rFonts w:ascii="Arial" w:hAnsi="Arial" w:cs="Arial"/>
                <w:i/>
                <w:iCs/>
                <w:sz w:val="18"/>
                <w:szCs w:val="18"/>
              </w:rPr>
              <w:t>are devices that are not identified. May include both Cisco devices as well as other vendors devices</w:t>
            </w:r>
          </w:p>
        </w:tc>
      </w:tr>
      <w:tr w:rsidR="0098301C">
        <w:trPr>
          <w:trHeight w:val="255"/>
        </w:trPr>
        <w:tc>
          <w:tcPr>
            <w:tcW w:w="4997" w:type="pct"/>
            <w:gridSpan w:val="9"/>
            <w:tcBorders>
              <w:top w:val="nil"/>
              <w:left w:val="nil"/>
              <w:bottom w:val="nil"/>
              <w:right w:val="nil"/>
            </w:tcBorders>
            <w:shd w:val="clear" w:color="auto" w:fill="auto"/>
            <w:noWrap/>
            <w:vAlign w:val="bottom"/>
          </w:tcPr>
          <w:p w:rsidR="0098301C" w:rsidRPr="0098301C" w:rsidRDefault="00EE0AFF">
            <w:pPr>
              <w:rPr>
                <w:szCs w:val="20"/>
              </w:rPr>
            </w:pPr>
            <w:bookmarkStart w:id="13" w:name="_Toc116186327"/>
            <w:bookmarkStart w:id="14" w:name="_Toc163465116"/>
            <w:bookmarkStart w:id="15" w:name="_Toc163465204"/>
            <w:bookmarkStart w:id="16" w:name="_Toc163465117"/>
            <w:bookmarkStart w:id="17" w:name="_Toc163465205"/>
            <w:r w:rsidRPr="00D03A9E">
              <w:t xml:space="preserve"> </w:t>
            </w:r>
            <w:r w:rsidR="00A55E6A">
              <w:rPr>
                <w:noProof/>
              </w:rPr>
              <w:drawing>
                <wp:inline distT="0" distB="0" distL="0" distR="0">
                  <wp:extent cx="4324350" cy="3181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324350" cy="3181350"/>
                          </a:xfrm>
                          <a:prstGeom prst="rect">
                            <a:avLst/>
                          </a:prstGeom>
                          <a:noFill/>
                          <a:ln w="9525">
                            <a:noFill/>
                            <a:miter lim="800000"/>
                            <a:headEnd/>
                            <a:tailEnd/>
                          </a:ln>
                        </pic:spPr>
                      </pic:pic>
                    </a:graphicData>
                  </a:graphic>
                </wp:inline>
              </w:drawing>
            </w:r>
          </w:p>
        </w:tc>
      </w:tr>
    </w:tbl>
    <w:p w:rsidR="00EE0AFF" w:rsidRPr="0098301C" w:rsidRDefault="00A55E6A" w:rsidP="00B0360A">
      <w:pPr>
        <w:ind w:right="29"/>
      </w:pPr>
      <w:r>
        <w:rPr>
          <w:noProof/>
        </w:rPr>
        <w:lastRenderedPageBreak/>
        <w:drawing>
          <wp:inline distT="0" distB="0" distL="0" distR="0">
            <wp:extent cx="4705350" cy="3181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705350" cy="3181350"/>
                    </a:xfrm>
                    <a:prstGeom prst="rect">
                      <a:avLst/>
                    </a:prstGeom>
                    <a:noFill/>
                    <a:ln w="9525">
                      <a:noFill/>
                      <a:miter lim="800000"/>
                      <a:headEnd/>
                      <a:tailEnd/>
                    </a:ln>
                  </pic:spPr>
                </pic:pic>
              </a:graphicData>
            </a:graphic>
          </wp:inline>
        </w:drawing>
      </w:r>
    </w:p>
    <w:p w:rsidR="0091331B" w:rsidRPr="0098301C" w:rsidRDefault="00A55E6A" w:rsidP="00B0360A">
      <w:pPr>
        <w:ind w:right="29"/>
      </w:pPr>
      <w:r>
        <w:rPr>
          <w:noProof/>
        </w:rPr>
        <w:drawing>
          <wp:inline distT="0" distB="0" distL="0" distR="0">
            <wp:extent cx="5724525" cy="328612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5724525" cy="3286125"/>
                    </a:xfrm>
                    <a:prstGeom prst="rect">
                      <a:avLst/>
                    </a:prstGeom>
                    <a:noFill/>
                    <a:ln w="9525">
                      <a:noFill/>
                      <a:miter lim="800000"/>
                      <a:headEnd/>
                      <a:tailEnd/>
                    </a:ln>
                  </pic:spPr>
                </pic:pic>
              </a:graphicData>
            </a:graphic>
          </wp:inline>
        </w:drawing>
      </w:r>
    </w:p>
    <w:p w:rsidR="0091331B" w:rsidRPr="00BF102C" w:rsidRDefault="0091331B" w:rsidP="00B0360A">
      <w:pPr>
        <w:ind w:right="29"/>
      </w:pPr>
    </w:p>
    <w:p w:rsidR="0091331B" w:rsidRPr="00BF102C" w:rsidRDefault="0091331B" w:rsidP="00B0360A">
      <w:pPr>
        <w:ind w:right="29"/>
      </w:pPr>
    </w:p>
    <w:p w:rsidR="00C961AF" w:rsidRDefault="00C961AF" w:rsidP="00B0360A">
      <w:pPr>
        <w:ind w:right="29"/>
      </w:pPr>
    </w:p>
    <w:p w:rsidR="002E3876" w:rsidRPr="00D03A9E" w:rsidRDefault="005B3B43" w:rsidP="002E3876">
      <w:pPr>
        <w:pStyle w:val="Heading1"/>
        <w:ind w:right="29"/>
      </w:pPr>
      <w:bookmarkStart w:id="18" w:name="_Toc251500846"/>
      <w:r w:rsidRPr="005B3B43">
        <w:lastRenderedPageBreak/>
        <w:t>Service Coverage</w:t>
      </w:r>
      <w:bookmarkEnd w:id="18"/>
    </w:p>
    <w:p w:rsidR="002E3876" w:rsidRPr="008C7328" w:rsidRDefault="002E3876" w:rsidP="002E3876">
      <w:pPr>
        <w:ind w:right="29"/>
        <w:rPr>
          <w:lang w:bidi="he-IL"/>
        </w:rPr>
      </w:pPr>
    </w:p>
    <w:p w:rsidR="002E3876" w:rsidRPr="00E575FE" w:rsidRDefault="002E3876" w:rsidP="002E3876">
      <w:pPr>
        <w:pStyle w:val="Heading2"/>
        <w:ind w:right="29"/>
      </w:pPr>
      <w:bookmarkStart w:id="19" w:name="_Toc251500847"/>
      <w:r>
        <w:t>Contracts</w:t>
      </w:r>
      <w:r w:rsidRPr="00E575FE">
        <w:t xml:space="preserve"> Table</w:t>
      </w:r>
      <w:bookmarkEnd w:id="19"/>
    </w:p>
    <w:p w:rsidR="002E3876" w:rsidRPr="008C7328" w:rsidRDefault="002E3876" w:rsidP="002E3876">
      <w:pPr>
        <w:ind w:right="29"/>
        <w:rPr>
          <w:lang w:bidi="he-IL"/>
        </w:rPr>
      </w:pPr>
    </w:p>
    <w:p w:rsidR="002E3876" w:rsidRDefault="00824E03" w:rsidP="002E3876">
      <w:pPr>
        <w:ind w:right="29"/>
      </w:pPr>
      <w:r w:rsidRPr="008C7328">
        <w:t xml:space="preserve">The </w:t>
      </w:r>
      <w:r>
        <w:rPr>
          <w:b/>
          <w:i/>
        </w:rPr>
        <w:t>Contracts</w:t>
      </w:r>
      <w:r w:rsidRPr="008C7328">
        <w:rPr>
          <w:b/>
          <w:i/>
        </w:rPr>
        <w:t xml:space="preserve"> Table</w:t>
      </w:r>
      <w:r w:rsidRPr="00D03A9E">
        <w:t xml:space="preserve"> </w:t>
      </w:r>
      <w:r w:rsidRPr="008C7328">
        <w:t xml:space="preserve">provides a synopsis of the number of devices </w:t>
      </w:r>
      <w:r>
        <w:t xml:space="preserve">in the discovery that do or do not have a valid maintenance contract. It is divided to </w:t>
      </w:r>
      <w:r w:rsidRPr="008C7328">
        <w:t>IOS, CatOS, and other Cisco OS devices</w:t>
      </w:r>
      <w:r w:rsidR="002E3876" w:rsidRPr="008C7328">
        <w:t>.</w:t>
      </w:r>
    </w:p>
    <w:p w:rsidR="002E3876" w:rsidRDefault="002E3876" w:rsidP="002E3876">
      <w:pPr>
        <w:ind w:right="29"/>
      </w:pPr>
    </w:p>
    <w:tbl>
      <w:tblPr>
        <w:tblW w:w="5000" w:type="pct"/>
        <w:tblCellMar>
          <w:left w:w="0" w:type="dxa"/>
          <w:right w:w="0" w:type="dxa"/>
        </w:tblCellMar>
        <w:tblLook w:val="0000"/>
      </w:tblPr>
      <w:tblGrid>
        <w:gridCol w:w="2295"/>
        <w:gridCol w:w="692"/>
        <w:gridCol w:w="773"/>
        <w:gridCol w:w="678"/>
        <w:gridCol w:w="697"/>
        <w:gridCol w:w="703"/>
        <w:gridCol w:w="703"/>
        <w:gridCol w:w="2493"/>
      </w:tblGrid>
      <w:tr w:rsidR="0098301C">
        <w:trPr>
          <w:gridAfter w:val="1"/>
          <w:wAfter w:w="1380" w:type="pct"/>
          <w:trHeight w:val="915"/>
        </w:trPr>
        <w:tc>
          <w:tcPr>
            <w:tcW w:w="1271" w:type="pct"/>
            <w:tcBorders>
              <w:top w:val="single" w:sz="4" w:space="0" w:color="auto"/>
              <w:left w:val="single" w:sz="4" w:space="0" w:color="auto"/>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Group</w:t>
            </w:r>
          </w:p>
        </w:tc>
        <w:tc>
          <w:tcPr>
            <w:tcW w:w="383"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Devices</w:t>
            </w:r>
          </w:p>
        </w:tc>
        <w:tc>
          <w:tcPr>
            <w:tcW w:w="427"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Valid Contracts</w:t>
            </w:r>
          </w:p>
        </w:tc>
        <w:tc>
          <w:tcPr>
            <w:tcW w:w="37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S/N not Found</w:t>
            </w:r>
          </w:p>
        </w:tc>
        <w:tc>
          <w:tcPr>
            <w:tcW w:w="386"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Contract Expiring</w:t>
            </w:r>
          </w:p>
        </w:tc>
        <w:tc>
          <w:tcPr>
            <w:tcW w:w="389"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Contract Not Found</w:t>
            </w:r>
          </w:p>
        </w:tc>
        <w:tc>
          <w:tcPr>
            <w:tcW w:w="389"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Contract Expired</w:t>
            </w:r>
          </w:p>
        </w:tc>
      </w:tr>
      <w:tr w:rsidR="0098301C">
        <w:trPr>
          <w:gridAfter w:val="1"/>
          <w:wAfter w:w="1380" w:type="pct"/>
          <w:trHeight w:val="255"/>
        </w:trPr>
        <w:tc>
          <w:tcPr>
            <w:tcW w:w="1271" w:type="pct"/>
            <w:tcBorders>
              <w:top w:val="nil"/>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Cisco</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465</w:t>
            </w:r>
          </w:p>
        </w:tc>
        <w:tc>
          <w:tcPr>
            <w:tcW w:w="42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123</w:t>
            </w:r>
          </w:p>
        </w:tc>
        <w:tc>
          <w:tcPr>
            <w:tcW w:w="37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14</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89"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322</w:t>
            </w:r>
          </w:p>
        </w:tc>
        <w:tc>
          <w:tcPr>
            <w:tcW w:w="389" w:type="pct"/>
            <w:tcBorders>
              <w:top w:val="single" w:sz="4" w:space="0" w:color="auto"/>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b/>
                <w:bCs/>
                <w:sz w:val="18"/>
                <w:szCs w:val="18"/>
              </w:rPr>
            </w:pPr>
            <w:r>
              <w:rPr>
                <w:rFonts w:ascii="Arial" w:hAnsi="Arial" w:cs="Arial"/>
                <w:b/>
                <w:bCs/>
                <w:sz w:val="18"/>
                <w:szCs w:val="18"/>
              </w:rPr>
              <w:t>6</w:t>
            </w:r>
          </w:p>
        </w:tc>
      </w:tr>
      <w:tr w:rsidR="0098301C">
        <w:trPr>
          <w:gridAfter w:val="1"/>
          <w:wAfter w:w="1380" w:type="pct"/>
          <w:trHeight w:val="255"/>
        </w:trPr>
        <w:tc>
          <w:tcPr>
            <w:tcW w:w="1271"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CATOS</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11</w:t>
            </w:r>
          </w:p>
        </w:tc>
        <w:tc>
          <w:tcPr>
            <w:tcW w:w="42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3</w:t>
            </w:r>
          </w:p>
        </w:tc>
        <w:tc>
          <w:tcPr>
            <w:tcW w:w="375"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7</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9"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w:t>
            </w:r>
          </w:p>
        </w:tc>
        <w:tc>
          <w:tcPr>
            <w:tcW w:w="38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wAfter w:w="1380" w:type="pct"/>
          <w:trHeight w:val="255"/>
        </w:trPr>
        <w:tc>
          <w:tcPr>
            <w:tcW w:w="1271"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IOS</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447</w:t>
            </w:r>
          </w:p>
        </w:tc>
        <w:tc>
          <w:tcPr>
            <w:tcW w:w="42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120</w:t>
            </w:r>
          </w:p>
        </w:tc>
        <w:tc>
          <w:tcPr>
            <w:tcW w:w="375"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7</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9"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314</w:t>
            </w:r>
          </w:p>
        </w:tc>
        <w:tc>
          <w:tcPr>
            <w:tcW w:w="389" w:type="pct"/>
            <w:tcBorders>
              <w:top w:val="nil"/>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sz w:val="18"/>
                <w:szCs w:val="18"/>
              </w:rPr>
            </w:pPr>
            <w:r>
              <w:rPr>
                <w:rFonts w:ascii="Arial" w:hAnsi="Arial" w:cs="Arial"/>
                <w:sz w:val="18"/>
                <w:szCs w:val="18"/>
              </w:rPr>
              <w:t>6</w:t>
            </w:r>
          </w:p>
        </w:tc>
      </w:tr>
      <w:tr w:rsidR="0098301C">
        <w:trPr>
          <w:gridAfter w:val="1"/>
          <w:wAfter w:w="1380" w:type="pct"/>
          <w:trHeight w:val="255"/>
        </w:trPr>
        <w:tc>
          <w:tcPr>
            <w:tcW w:w="1271"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Other OS</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2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7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wAfter w:w="1380" w:type="pct"/>
          <w:trHeight w:val="255"/>
        </w:trPr>
        <w:tc>
          <w:tcPr>
            <w:tcW w:w="1271"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Unknown\Exception</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7</w:t>
            </w:r>
          </w:p>
        </w:tc>
        <w:tc>
          <w:tcPr>
            <w:tcW w:w="42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7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9"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7</w:t>
            </w:r>
          </w:p>
        </w:tc>
        <w:tc>
          <w:tcPr>
            <w:tcW w:w="38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wAfter w:w="1380" w:type="pct"/>
          <w:trHeight w:val="255"/>
        </w:trPr>
        <w:tc>
          <w:tcPr>
            <w:tcW w:w="1271"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Total</w:t>
            </w:r>
          </w:p>
        </w:tc>
        <w:tc>
          <w:tcPr>
            <w:tcW w:w="383"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465</w:t>
            </w:r>
          </w:p>
        </w:tc>
        <w:tc>
          <w:tcPr>
            <w:tcW w:w="427"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123</w:t>
            </w:r>
          </w:p>
        </w:tc>
        <w:tc>
          <w:tcPr>
            <w:tcW w:w="37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14</w:t>
            </w:r>
          </w:p>
        </w:tc>
        <w:tc>
          <w:tcPr>
            <w:tcW w:w="386"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89"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322</w:t>
            </w:r>
          </w:p>
        </w:tc>
        <w:tc>
          <w:tcPr>
            <w:tcW w:w="389" w:type="pct"/>
            <w:tcBorders>
              <w:top w:val="single" w:sz="4" w:space="0" w:color="auto"/>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b/>
                <w:bCs/>
                <w:sz w:val="18"/>
                <w:szCs w:val="18"/>
              </w:rPr>
            </w:pPr>
            <w:r>
              <w:rPr>
                <w:rFonts w:ascii="Arial" w:hAnsi="Arial" w:cs="Arial"/>
                <w:b/>
                <w:bCs/>
                <w:sz w:val="18"/>
                <w:szCs w:val="18"/>
              </w:rPr>
              <w:t>6</w:t>
            </w:r>
          </w:p>
        </w:tc>
      </w:tr>
      <w:tr w:rsidR="0098301C">
        <w:trPr>
          <w:trHeight w:val="255"/>
        </w:trPr>
        <w:tc>
          <w:tcPr>
            <w:tcW w:w="4997" w:type="pct"/>
            <w:gridSpan w:val="8"/>
            <w:tcBorders>
              <w:top w:val="nil"/>
              <w:left w:val="nil"/>
              <w:bottom w:val="nil"/>
              <w:right w:val="nil"/>
            </w:tcBorders>
            <w:shd w:val="clear" w:color="auto" w:fill="auto"/>
            <w:noWrap/>
            <w:vAlign w:val="bottom"/>
          </w:tcPr>
          <w:p w:rsidR="0098301C" w:rsidRPr="0098301C" w:rsidRDefault="002E3876">
            <w:pPr>
              <w:rPr>
                <w:szCs w:val="20"/>
              </w:rPr>
            </w:pPr>
            <w:r w:rsidRPr="00D03A9E">
              <w:t xml:space="preserve"> </w:t>
            </w:r>
            <w:r w:rsidR="00A55E6A">
              <w:rPr>
                <w:noProof/>
              </w:rPr>
              <w:drawing>
                <wp:inline distT="0" distB="0" distL="0" distR="0">
                  <wp:extent cx="4324350" cy="31813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4324350" cy="3181350"/>
                          </a:xfrm>
                          <a:prstGeom prst="rect">
                            <a:avLst/>
                          </a:prstGeom>
                          <a:noFill/>
                          <a:ln w="9525">
                            <a:noFill/>
                            <a:miter lim="800000"/>
                            <a:headEnd/>
                            <a:tailEnd/>
                          </a:ln>
                        </pic:spPr>
                      </pic:pic>
                    </a:graphicData>
                  </a:graphic>
                </wp:inline>
              </w:drawing>
            </w:r>
          </w:p>
        </w:tc>
      </w:tr>
    </w:tbl>
    <w:p w:rsidR="002E3876" w:rsidRPr="0098301C" w:rsidRDefault="00A55E6A" w:rsidP="002E3876">
      <w:pPr>
        <w:ind w:right="29"/>
      </w:pPr>
      <w:r>
        <w:rPr>
          <w:noProof/>
        </w:rPr>
        <w:lastRenderedPageBreak/>
        <w:drawing>
          <wp:inline distT="0" distB="0" distL="0" distR="0">
            <wp:extent cx="5724525" cy="3286125"/>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5724525" cy="3286125"/>
                    </a:xfrm>
                    <a:prstGeom prst="rect">
                      <a:avLst/>
                    </a:prstGeom>
                    <a:noFill/>
                    <a:ln w="9525">
                      <a:noFill/>
                      <a:miter lim="800000"/>
                      <a:headEnd/>
                      <a:tailEnd/>
                    </a:ln>
                  </pic:spPr>
                </pic:pic>
              </a:graphicData>
            </a:graphic>
          </wp:inline>
        </w:drawing>
      </w:r>
    </w:p>
    <w:p w:rsidR="002E3876" w:rsidRPr="00BF102C" w:rsidRDefault="002E3876" w:rsidP="002E3876">
      <w:pPr>
        <w:ind w:right="29"/>
      </w:pPr>
    </w:p>
    <w:p w:rsidR="002E3876" w:rsidRPr="002E3876" w:rsidRDefault="002E3876" w:rsidP="002E3876"/>
    <w:p w:rsidR="00D02072" w:rsidRPr="00D03A9E" w:rsidRDefault="00AD59FF" w:rsidP="002E3876">
      <w:pPr>
        <w:pStyle w:val="Heading1"/>
        <w:ind w:right="29"/>
      </w:pPr>
      <w:bookmarkStart w:id="20" w:name="_Toc251500848"/>
      <w:r>
        <w:lastRenderedPageBreak/>
        <w:t>Hardware</w:t>
      </w:r>
      <w:r w:rsidR="00D02072" w:rsidRPr="00D03A9E">
        <w:t xml:space="preserve"> Summary</w:t>
      </w:r>
      <w:bookmarkEnd w:id="13"/>
      <w:bookmarkEnd w:id="14"/>
      <w:bookmarkEnd w:id="15"/>
      <w:bookmarkEnd w:id="16"/>
      <w:bookmarkEnd w:id="17"/>
      <w:bookmarkEnd w:id="20"/>
    </w:p>
    <w:p w:rsidR="00D02072" w:rsidRPr="008C7328" w:rsidRDefault="00D02072" w:rsidP="00B0360A">
      <w:pPr>
        <w:ind w:right="29"/>
      </w:pPr>
    </w:p>
    <w:p w:rsidR="006C1DF7" w:rsidRPr="00E575FE" w:rsidRDefault="00D02072" w:rsidP="00B0360A">
      <w:pPr>
        <w:pStyle w:val="Heading2"/>
        <w:ind w:right="29"/>
      </w:pPr>
      <w:bookmarkStart w:id="21" w:name="_Toc116186328"/>
      <w:bookmarkStart w:id="22" w:name="_Toc163465118"/>
      <w:bookmarkStart w:id="23" w:name="_Toc163465206"/>
      <w:bookmarkStart w:id="24" w:name="_Toc251500849"/>
      <w:r w:rsidRPr="00E575FE">
        <w:t>IOS Device Summary</w:t>
      </w:r>
      <w:r w:rsidR="0090604E" w:rsidRPr="00E575FE">
        <w:t xml:space="preserve"> Table</w:t>
      </w:r>
      <w:bookmarkEnd w:id="21"/>
      <w:bookmarkEnd w:id="22"/>
      <w:bookmarkEnd w:id="23"/>
      <w:bookmarkEnd w:id="24"/>
    </w:p>
    <w:p w:rsidR="00143BCC" w:rsidRPr="008C7328" w:rsidRDefault="00143BCC" w:rsidP="00B0360A">
      <w:pPr>
        <w:ind w:right="29"/>
        <w:rPr>
          <w:lang w:bidi="he-IL"/>
        </w:rPr>
      </w:pPr>
    </w:p>
    <w:p w:rsidR="00A2553E" w:rsidRDefault="00143BCC" w:rsidP="00B0360A">
      <w:pPr>
        <w:ind w:right="29"/>
      </w:pPr>
      <w:r w:rsidRPr="008C7328">
        <w:t xml:space="preserve">The </w:t>
      </w:r>
      <w:r w:rsidR="00AD34EF" w:rsidRPr="008C7328">
        <w:rPr>
          <w:b/>
          <w:i/>
        </w:rPr>
        <w:t xml:space="preserve">IOS </w:t>
      </w:r>
      <w:r w:rsidRPr="008C7328">
        <w:rPr>
          <w:b/>
          <w:i/>
        </w:rPr>
        <w:t>Device Summary Table</w:t>
      </w:r>
      <w:r w:rsidRPr="00D03A9E">
        <w:t xml:space="preserve"> </w:t>
      </w:r>
      <w:r w:rsidRPr="008C7328">
        <w:t xml:space="preserve">provides a synopsis of the Cisco IOS </w:t>
      </w:r>
      <w:r w:rsidR="007D1C54">
        <w:t>product types</w:t>
      </w:r>
      <w:r w:rsidR="00AD34EF" w:rsidRPr="008C7328">
        <w:t xml:space="preserve"> </w:t>
      </w:r>
      <w:r w:rsidR="00AD59FF">
        <w:t xml:space="preserve">and product lines </w:t>
      </w:r>
      <w:r w:rsidR="00AD34EF" w:rsidRPr="008C7328">
        <w:t xml:space="preserve">found in the network.  It </w:t>
      </w:r>
      <w:r w:rsidR="00AD59FF">
        <w:t xml:space="preserve">identifies related product life cycle milestones exceptions. </w:t>
      </w:r>
    </w:p>
    <w:p w:rsidR="00BA6CCD" w:rsidRDefault="00BA6CCD" w:rsidP="00B0360A">
      <w:pPr>
        <w:ind w:right="29"/>
        <w:rPr>
          <w:b/>
          <w:bCs/>
        </w:rPr>
      </w:pPr>
    </w:p>
    <w:p w:rsidR="00547091" w:rsidRDefault="007D1C54" w:rsidP="00B0360A">
      <w:pPr>
        <w:ind w:right="29"/>
        <w:rPr>
          <w:b/>
          <w:bCs/>
        </w:rPr>
      </w:pPr>
      <w:r>
        <w:rPr>
          <w:b/>
          <w:bCs/>
        </w:rPr>
        <w:t xml:space="preserve">IOS </w:t>
      </w:r>
      <w:r w:rsidR="005C0070" w:rsidRPr="00350822">
        <w:rPr>
          <w:b/>
          <w:bCs/>
        </w:rPr>
        <w:t xml:space="preserve">Product </w:t>
      </w:r>
      <w:r>
        <w:rPr>
          <w:b/>
          <w:bCs/>
        </w:rPr>
        <w:t>Lines by Product Type</w:t>
      </w:r>
      <w:r w:rsidR="000B14F6">
        <w:rPr>
          <w:b/>
          <w:bCs/>
        </w:rPr>
        <w:t>:</w:t>
      </w:r>
    </w:p>
    <w:tbl>
      <w:tblPr>
        <w:tblW w:w="5000" w:type="pct"/>
        <w:tblCellMar>
          <w:left w:w="0" w:type="dxa"/>
          <w:right w:w="0" w:type="dxa"/>
        </w:tblCellMar>
        <w:tblLook w:val="0000"/>
      </w:tblPr>
      <w:tblGrid>
        <w:gridCol w:w="2147"/>
        <w:gridCol w:w="684"/>
        <w:gridCol w:w="692"/>
        <w:gridCol w:w="913"/>
        <w:gridCol w:w="695"/>
        <w:gridCol w:w="695"/>
        <w:gridCol w:w="695"/>
        <w:gridCol w:w="695"/>
        <w:gridCol w:w="1813"/>
      </w:tblGrid>
      <w:tr w:rsidR="0098301C">
        <w:trPr>
          <w:gridAfter w:val="1"/>
          <w:divId w:val="10377354"/>
          <w:wAfter w:w="1002" w:type="pct"/>
          <w:trHeight w:val="885"/>
        </w:trPr>
        <w:tc>
          <w:tcPr>
            <w:tcW w:w="1189"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Product Line</w:t>
            </w:r>
          </w:p>
        </w:tc>
        <w:tc>
          <w:tcPr>
            <w:tcW w:w="379"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Models</w:t>
            </w:r>
          </w:p>
        </w:tc>
        <w:tc>
          <w:tcPr>
            <w:tcW w:w="383"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Devices</w:t>
            </w:r>
          </w:p>
        </w:tc>
        <w:tc>
          <w:tcPr>
            <w:tcW w:w="50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LDoS Announced Devices</w:t>
            </w:r>
          </w:p>
        </w:tc>
        <w:tc>
          <w:tcPr>
            <w:tcW w:w="38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EoS Devices</w:t>
            </w:r>
          </w:p>
        </w:tc>
        <w:tc>
          <w:tcPr>
            <w:tcW w:w="38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#EOE Devices</w:t>
            </w:r>
          </w:p>
        </w:tc>
        <w:tc>
          <w:tcPr>
            <w:tcW w:w="38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EoCSR Devices</w:t>
            </w:r>
          </w:p>
        </w:tc>
        <w:tc>
          <w:tcPr>
            <w:tcW w:w="38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LDoS Devices</w:t>
            </w:r>
          </w:p>
        </w:tc>
      </w:tr>
      <w:tr w:rsidR="0098301C">
        <w:trPr>
          <w:gridAfter w:val="1"/>
          <w:divId w:val="10377354"/>
          <w:wAfter w:w="1002" w:type="pct"/>
          <w:trHeight w:val="285"/>
        </w:trPr>
        <w:tc>
          <w:tcPr>
            <w:tcW w:w="1189" w:type="pct"/>
            <w:tcBorders>
              <w:top w:val="nil"/>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Routers</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6</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145</w:t>
            </w:r>
          </w:p>
        </w:tc>
        <w:tc>
          <w:tcPr>
            <w:tcW w:w="50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18</w:t>
            </w:r>
          </w:p>
        </w:tc>
        <w:tc>
          <w:tcPr>
            <w:tcW w:w="38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18</w:t>
            </w:r>
          </w:p>
        </w:tc>
        <w:tc>
          <w:tcPr>
            <w:tcW w:w="385"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1</w:t>
            </w:r>
          </w:p>
        </w:tc>
        <w:tc>
          <w:tcPr>
            <w:tcW w:w="385"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1</w:t>
            </w:r>
          </w:p>
        </w:tc>
        <w:tc>
          <w:tcPr>
            <w:tcW w:w="385" w:type="pct"/>
            <w:tcBorders>
              <w:top w:val="single" w:sz="4" w:space="0" w:color="auto"/>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b/>
                <w:bCs/>
                <w:sz w:val="18"/>
                <w:szCs w:val="18"/>
              </w:rPr>
            </w:pPr>
            <w:r>
              <w:rPr>
                <w:rFonts w:ascii="Arial" w:hAnsi="Arial" w:cs="Arial"/>
                <w:b/>
                <w:bCs/>
                <w:sz w:val="18"/>
                <w:szCs w:val="18"/>
              </w:rPr>
              <w:t>1</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1800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25</w:t>
            </w:r>
          </w:p>
        </w:tc>
        <w:tc>
          <w:tcPr>
            <w:tcW w:w="50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2600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11</w:t>
            </w:r>
          </w:p>
        </w:tc>
        <w:tc>
          <w:tcPr>
            <w:tcW w:w="50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11</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11</w:t>
            </w:r>
          </w:p>
        </w:tc>
        <w:tc>
          <w:tcPr>
            <w:tcW w:w="385"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w:t>
            </w:r>
          </w:p>
        </w:tc>
        <w:tc>
          <w:tcPr>
            <w:tcW w:w="385"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w:t>
            </w:r>
          </w:p>
        </w:tc>
        <w:tc>
          <w:tcPr>
            <w:tcW w:w="385" w:type="pct"/>
            <w:tcBorders>
              <w:top w:val="single" w:sz="4" w:space="0" w:color="C0C0C0"/>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sz w:val="18"/>
                <w:szCs w:val="18"/>
              </w:rPr>
            </w:pPr>
            <w:r>
              <w:rPr>
                <w:rFonts w:ascii="Arial" w:hAnsi="Arial" w:cs="Arial"/>
                <w:sz w:val="18"/>
                <w:szCs w:val="18"/>
              </w:rPr>
              <w:t>1</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2800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90</w:t>
            </w:r>
          </w:p>
        </w:tc>
        <w:tc>
          <w:tcPr>
            <w:tcW w:w="50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3700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7</w:t>
            </w:r>
          </w:p>
        </w:tc>
        <w:tc>
          <w:tcPr>
            <w:tcW w:w="50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7</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7</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3800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9</w:t>
            </w:r>
          </w:p>
        </w:tc>
        <w:tc>
          <w:tcPr>
            <w:tcW w:w="50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7200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3</w:t>
            </w:r>
          </w:p>
        </w:tc>
        <w:tc>
          <w:tcPr>
            <w:tcW w:w="50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85"/>
        </w:trPr>
        <w:tc>
          <w:tcPr>
            <w:tcW w:w="1189"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Switches</w:t>
            </w:r>
          </w:p>
        </w:tc>
        <w:tc>
          <w:tcPr>
            <w:tcW w:w="37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9</w:t>
            </w:r>
          </w:p>
        </w:tc>
        <w:tc>
          <w:tcPr>
            <w:tcW w:w="383"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279</w:t>
            </w:r>
          </w:p>
        </w:tc>
        <w:tc>
          <w:tcPr>
            <w:tcW w:w="50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109</w:t>
            </w:r>
          </w:p>
        </w:tc>
        <w:tc>
          <w:tcPr>
            <w:tcW w:w="38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88</w:t>
            </w:r>
          </w:p>
        </w:tc>
        <w:tc>
          <w:tcPr>
            <w:tcW w:w="385"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36</w:t>
            </w:r>
          </w:p>
        </w:tc>
        <w:tc>
          <w:tcPr>
            <w:tcW w:w="385"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85"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2950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51</w:t>
            </w:r>
          </w:p>
        </w:tc>
        <w:tc>
          <w:tcPr>
            <w:tcW w:w="50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51</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51</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2960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48</w:t>
            </w:r>
          </w:p>
        </w:tc>
        <w:tc>
          <w:tcPr>
            <w:tcW w:w="50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3000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27</w:t>
            </w:r>
          </w:p>
        </w:tc>
        <w:tc>
          <w:tcPr>
            <w:tcW w:w="50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3550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36</w:t>
            </w:r>
          </w:p>
        </w:tc>
        <w:tc>
          <w:tcPr>
            <w:tcW w:w="50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36</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36</w:t>
            </w:r>
          </w:p>
        </w:tc>
        <w:tc>
          <w:tcPr>
            <w:tcW w:w="385"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36</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3560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56</w:t>
            </w:r>
          </w:p>
        </w:tc>
        <w:tc>
          <w:tcPr>
            <w:tcW w:w="50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20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3560-E</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w:t>
            </w:r>
          </w:p>
        </w:tc>
        <w:tc>
          <w:tcPr>
            <w:tcW w:w="50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3750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6</w:t>
            </w:r>
          </w:p>
        </w:tc>
        <w:tc>
          <w:tcPr>
            <w:tcW w:w="50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4500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33</w:t>
            </w:r>
          </w:p>
        </w:tc>
        <w:tc>
          <w:tcPr>
            <w:tcW w:w="50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6500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18</w:t>
            </w:r>
          </w:p>
        </w:tc>
        <w:tc>
          <w:tcPr>
            <w:tcW w:w="50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85"/>
        </w:trPr>
        <w:tc>
          <w:tcPr>
            <w:tcW w:w="1189"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Voice Gateways</w:t>
            </w:r>
          </w:p>
        </w:tc>
        <w:tc>
          <w:tcPr>
            <w:tcW w:w="37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w:t>
            </w:r>
          </w:p>
        </w:tc>
        <w:tc>
          <w:tcPr>
            <w:tcW w:w="383"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5</w:t>
            </w:r>
          </w:p>
        </w:tc>
        <w:tc>
          <w:tcPr>
            <w:tcW w:w="50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2</w:t>
            </w:r>
          </w:p>
        </w:tc>
        <w:tc>
          <w:tcPr>
            <w:tcW w:w="385"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85"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85"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85"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200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5</w:t>
            </w:r>
          </w:p>
        </w:tc>
        <w:tc>
          <w:tcPr>
            <w:tcW w:w="50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2</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85"/>
        </w:trPr>
        <w:tc>
          <w:tcPr>
            <w:tcW w:w="1189"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Wireless</w:t>
            </w:r>
          </w:p>
        </w:tc>
        <w:tc>
          <w:tcPr>
            <w:tcW w:w="37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w:t>
            </w:r>
          </w:p>
        </w:tc>
        <w:tc>
          <w:tcPr>
            <w:tcW w:w="383"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18</w:t>
            </w:r>
          </w:p>
        </w:tc>
        <w:tc>
          <w:tcPr>
            <w:tcW w:w="50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18</w:t>
            </w:r>
          </w:p>
        </w:tc>
        <w:tc>
          <w:tcPr>
            <w:tcW w:w="38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18</w:t>
            </w:r>
          </w:p>
        </w:tc>
        <w:tc>
          <w:tcPr>
            <w:tcW w:w="385"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85"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85"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r>
      <w:tr w:rsidR="0098301C">
        <w:trPr>
          <w:gridAfter w:val="1"/>
          <w:divId w:val="10377354"/>
          <w:wAfter w:w="1002" w:type="pct"/>
          <w:trHeight w:val="255"/>
        </w:trPr>
        <w:tc>
          <w:tcPr>
            <w:tcW w:w="118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1200</w:t>
            </w:r>
          </w:p>
        </w:tc>
        <w:tc>
          <w:tcPr>
            <w:tcW w:w="379"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18</w:t>
            </w:r>
          </w:p>
        </w:tc>
        <w:tc>
          <w:tcPr>
            <w:tcW w:w="50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18</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18</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85"/>
        </w:trPr>
        <w:tc>
          <w:tcPr>
            <w:tcW w:w="1189"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Total</w:t>
            </w:r>
          </w:p>
        </w:tc>
        <w:tc>
          <w:tcPr>
            <w:tcW w:w="379"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17</w:t>
            </w:r>
          </w:p>
        </w:tc>
        <w:tc>
          <w:tcPr>
            <w:tcW w:w="383"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447</w:t>
            </w:r>
          </w:p>
        </w:tc>
        <w:tc>
          <w:tcPr>
            <w:tcW w:w="50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147</w:t>
            </w:r>
          </w:p>
        </w:tc>
        <w:tc>
          <w:tcPr>
            <w:tcW w:w="38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124</w:t>
            </w:r>
          </w:p>
        </w:tc>
        <w:tc>
          <w:tcPr>
            <w:tcW w:w="385"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37</w:t>
            </w:r>
          </w:p>
        </w:tc>
        <w:tc>
          <w:tcPr>
            <w:tcW w:w="385"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1</w:t>
            </w:r>
          </w:p>
        </w:tc>
        <w:tc>
          <w:tcPr>
            <w:tcW w:w="385" w:type="pct"/>
            <w:tcBorders>
              <w:top w:val="single" w:sz="4" w:space="0" w:color="auto"/>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b/>
                <w:bCs/>
                <w:sz w:val="18"/>
                <w:szCs w:val="18"/>
              </w:rPr>
            </w:pPr>
            <w:r>
              <w:rPr>
                <w:rFonts w:ascii="Arial" w:hAnsi="Arial" w:cs="Arial"/>
                <w:b/>
                <w:bCs/>
                <w:sz w:val="18"/>
                <w:szCs w:val="18"/>
              </w:rPr>
              <w:t>1</w:t>
            </w:r>
          </w:p>
        </w:tc>
      </w:tr>
      <w:tr w:rsidR="0098301C">
        <w:trPr>
          <w:divId w:val="10377354"/>
          <w:trHeight w:val="255"/>
        </w:trPr>
        <w:tc>
          <w:tcPr>
            <w:tcW w:w="5000" w:type="pct"/>
            <w:gridSpan w:val="9"/>
            <w:tcBorders>
              <w:top w:val="nil"/>
              <w:left w:val="nil"/>
              <w:bottom w:val="nil"/>
              <w:right w:val="nil"/>
            </w:tcBorders>
            <w:shd w:val="clear" w:color="auto" w:fill="auto"/>
            <w:noWrap/>
            <w:vAlign w:val="bottom"/>
          </w:tcPr>
          <w:p w:rsidR="0098301C" w:rsidRPr="0098301C" w:rsidRDefault="00A55E6A">
            <w:pPr>
              <w:rPr>
                <w:rFonts w:ascii="Arial" w:hAnsi="Arial" w:cs="Arial"/>
                <w:sz w:val="20"/>
                <w:szCs w:val="20"/>
              </w:rPr>
            </w:pPr>
            <w:r>
              <w:rPr>
                <w:rFonts w:ascii="Arial" w:hAnsi="Arial" w:cs="Arial"/>
                <w:noProof/>
                <w:sz w:val="20"/>
                <w:szCs w:val="20"/>
              </w:rPr>
              <w:lastRenderedPageBreak/>
              <w:drawing>
                <wp:inline distT="0" distB="0" distL="0" distR="0">
                  <wp:extent cx="4581525" cy="3181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4581525" cy="3181350"/>
                          </a:xfrm>
                          <a:prstGeom prst="rect">
                            <a:avLst/>
                          </a:prstGeom>
                          <a:noFill/>
                          <a:ln w="9525">
                            <a:noFill/>
                            <a:miter lim="800000"/>
                            <a:headEnd/>
                            <a:tailEnd/>
                          </a:ln>
                        </pic:spPr>
                      </pic:pic>
                    </a:graphicData>
                  </a:graphic>
                </wp:inline>
              </w:drawing>
            </w:r>
          </w:p>
        </w:tc>
      </w:tr>
    </w:tbl>
    <w:p w:rsidR="00AC1346" w:rsidRPr="0098301C" w:rsidRDefault="00A55E6A" w:rsidP="00B0360A">
      <w:pPr>
        <w:ind w:right="29"/>
        <w:divId w:val="10377354"/>
      </w:pPr>
      <w:r>
        <w:rPr>
          <w:noProof/>
        </w:rPr>
        <w:lastRenderedPageBreak/>
        <w:drawing>
          <wp:inline distT="0" distB="0" distL="0" distR="0">
            <wp:extent cx="4581525" cy="31813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4581525" cy="3181350"/>
                    </a:xfrm>
                    <a:prstGeom prst="rect">
                      <a:avLst/>
                    </a:prstGeom>
                    <a:noFill/>
                    <a:ln w="9525">
                      <a:noFill/>
                      <a:miter lim="800000"/>
                      <a:headEnd/>
                      <a:tailEnd/>
                    </a:ln>
                  </pic:spPr>
                </pic:pic>
              </a:graphicData>
            </a:graphic>
          </wp:inline>
        </w:drawing>
      </w:r>
      <w:r w:rsidR="0063588B" w:rsidRPr="00D03A9E">
        <w:br/>
      </w:r>
      <w:bookmarkStart w:id="25" w:name="_Toc116186329"/>
      <w:bookmarkStart w:id="26" w:name="_Toc163465119"/>
      <w:bookmarkStart w:id="27" w:name="_Toc163465207"/>
      <w:r>
        <w:rPr>
          <w:noProof/>
        </w:rPr>
        <w:drawing>
          <wp:inline distT="0" distB="0" distL="0" distR="0">
            <wp:extent cx="4581525" cy="31813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4581525" cy="3181350"/>
                    </a:xfrm>
                    <a:prstGeom prst="rect">
                      <a:avLst/>
                    </a:prstGeom>
                    <a:noFill/>
                    <a:ln w="9525">
                      <a:noFill/>
                      <a:miter lim="800000"/>
                      <a:headEnd/>
                      <a:tailEnd/>
                    </a:ln>
                  </pic:spPr>
                </pic:pic>
              </a:graphicData>
            </a:graphic>
          </wp:inline>
        </w:drawing>
      </w:r>
    </w:p>
    <w:p w:rsidR="00EE0AFF" w:rsidRPr="0098301C" w:rsidRDefault="00A55E6A" w:rsidP="00B0360A">
      <w:pPr>
        <w:ind w:right="29"/>
        <w:divId w:val="10377354"/>
      </w:pPr>
      <w:r>
        <w:rPr>
          <w:noProof/>
        </w:rPr>
        <w:lastRenderedPageBreak/>
        <w:drawing>
          <wp:inline distT="0" distB="0" distL="0" distR="0">
            <wp:extent cx="4581525" cy="31813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4581525" cy="3181350"/>
                    </a:xfrm>
                    <a:prstGeom prst="rect">
                      <a:avLst/>
                    </a:prstGeom>
                    <a:noFill/>
                    <a:ln w="9525">
                      <a:noFill/>
                      <a:miter lim="800000"/>
                      <a:headEnd/>
                      <a:tailEnd/>
                    </a:ln>
                  </pic:spPr>
                </pic:pic>
              </a:graphicData>
            </a:graphic>
          </wp:inline>
        </w:drawing>
      </w:r>
      <w:ins w:id="28" w:author="ychaplinsky" w:date="2009-11-26T10:34:00Z">
        <w:r w:rsidR="009C4FF1">
          <w:br w:type="page"/>
        </w:r>
      </w:ins>
      <w:r>
        <w:rPr>
          <w:noProof/>
        </w:rPr>
        <w:lastRenderedPageBreak/>
        <w:drawing>
          <wp:inline distT="0" distB="0" distL="0" distR="0">
            <wp:extent cx="5343525" cy="38195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srcRect/>
                    <a:stretch>
                      <a:fillRect/>
                    </a:stretch>
                  </pic:blipFill>
                  <pic:spPr bwMode="auto">
                    <a:xfrm>
                      <a:off x="0" y="0"/>
                      <a:ext cx="5343525" cy="3819525"/>
                    </a:xfrm>
                    <a:prstGeom prst="rect">
                      <a:avLst/>
                    </a:prstGeom>
                    <a:noFill/>
                    <a:ln w="9525">
                      <a:noFill/>
                      <a:miter lim="800000"/>
                      <a:headEnd/>
                      <a:tailEnd/>
                    </a:ln>
                  </pic:spPr>
                </pic:pic>
              </a:graphicData>
            </a:graphic>
          </wp:inline>
        </w:drawing>
      </w:r>
    </w:p>
    <w:p w:rsidR="00D02072" w:rsidRPr="00E575FE" w:rsidRDefault="00A55E6A" w:rsidP="00B0360A">
      <w:pPr>
        <w:pStyle w:val="Heading2"/>
        <w:ind w:right="29"/>
        <w:divId w:val="10377354"/>
      </w:pPr>
      <w:bookmarkStart w:id="29" w:name="_Toc251500850"/>
      <w:r>
        <w:rPr>
          <w:noProof/>
          <w:lang w:bidi="ar-SA"/>
        </w:rPr>
        <w:lastRenderedPageBreak/>
        <w:drawing>
          <wp:inline distT="0" distB="0" distL="0" distR="0">
            <wp:extent cx="5343525" cy="38195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srcRect/>
                    <a:stretch>
                      <a:fillRect/>
                    </a:stretch>
                  </pic:blipFill>
                  <pic:spPr bwMode="auto">
                    <a:xfrm>
                      <a:off x="0" y="0"/>
                      <a:ext cx="5343525" cy="3819525"/>
                    </a:xfrm>
                    <a:prstGeom prst="rect">
                      <a:avLst/>
                    </a:prstGeom>
                    <a:noFill/>
                    <a:ln w="9525">
                      <a:noFill/>
                      <a:miter lim="800000"/>
                      <a:headEnd/>
                      <a:tailEnd/>
                    </a:ln>
                  </pic:spPr>
                </pic:pic>
              </a:graphicData>
            </a:graphic>
          </wp:inline>
        </w:drawing>
      </w:r>
      <w:r w:rsidR="00D02072" w:rsidRPr="00E575FE">
        <w:t>C</w:t>
      </w:r>
      <w:r w:rsidR="007D1C54">
        <w:t>AT</w:t>
      </w:r>
      <w:r w:rsidR="00D02072" w:rsidRPr="00E575FE">
        <w:t>OS Device Summary</w:t>
      </w:r>
      <w:bookmarkEnd w:id="25"/>
      <w:bookmarkEnd w:id="26"/>
      <w:bookmarkEnd w:id="27"/>
      <w:bookmarkEnd w:id="29"/>
    </w:p>
    <w:p w:rsidR="002348A2" w:rsidRPr="0098301C" w:rsidRDefault="00A55E6A" w:rsidP="00B0360A">
      <w:pPr>
        <w:ind w:right="29"/>
        <w:divId w:val="10377354"/>
      </w:pPr>
      <w:r>
        <w:rPr>
          <w:noProof/>
        </w:rPr>
        <w:drawing>
          <wp:inline distT="0" distB="0" distL="0" distR="0">
            <wp:extent cx="5343525" cy="38195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srcRect/>
                    <a:stretch>
                      <a:fillRect/>
                    </a:stretch>
                  </pic:blipFill>
                  <pic:spPr bwMode="auto">
                    <a:xfrm>
                      <a:off x="0" y="0"/>
                      <a:ext cx="5343525" cy="3819525"/>
                    </a:xfrm>
                    <a:prstGeom prst="rect">
                      <a:avLst/>
                    </a:prstGeom>
                    <a:noFill/>
                    <a:ln w="9525">
                      <a:noFill/>
                      <a:miter lim="800000"/>
                      <a:headEnd/>
                      <a:tailEnd/>
                    </a:ln>
                  </pic:spPr>
                </pic:pic>
              </a:graphicData>
            </a:graphic>
          </wp:inline>
        </w:drawing>
      </w:r>
    </w:p>
    <w:p w:rsidR="007D1C54" w:rsidRDefault="00A55E6A" w:rsidP="00B0360A">
      <w:pPr>
        <w:ind w:right="29"/>
        <w:divId w:val="10377354"/>
      </w:pPr>
      <w:r>
        <w:rPr>
          <w:noProof/>
        </w:rPr>
        <w:lastRenderedPageBreak/>
        <w:drawing>
          <wp:inline distT="0" distB="0" distL="0" distR="0">
            <wp:extent cx="5343525" cy="38195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srcRect/>
                    <a:stretch>
                      <a:fillRect/>
                    </a:stretch>
                  </pic:blipFill>
                  <pic:spPr bwMode="auto">
                    <a:xfrm>
                      <a:off x="0" y="0"/>
                      <a:ext cx="5343525" cy="3819525"/>
                    </a:xfrm>
                    <a:prstGeom prst="rect">
                      <a:avLst/>
                    </a:prstGeom>
                    <a:noFill/>
                    <a:ln w="9525">
                      <a:noFill/>
                      <a:miter lim="800000"/>
                      <a:headEnd/>
                      <a:tailEnd/>
                    </a:ln>
                  </pic:spPr>
                </pic:pic>
              </a:graphicData>
            </a:graphic>
          </wp:inline>
        </w:drawing>
      </w:r>
      <w:r w:rsidR="007D1C54" w:rsidRPr="008C7328">
        <w:t xml:space="preserve">The </w:t>
      </w:r>
      <w:r w:rsidR="007D1C54">
        <w:rPr>
          <w:b/>
          <w:i/>
        </w:rPr>
        <w:t>CAT</w:t>
      </w:r>
      <w:r w:rsidR="007D1C54" w:rsidRPr="008C7328">
        <w:rPr>
          <w:b/>
          <w:i/>
        </w:rPr>
        <w:t>OS Device Summary Table</w:t>
      </w:r>
      <w:r w:rsidR="007D1C54" w:rsidRPr="00D03A9E">
        <w:t xml:space="preserve"> </w:t>
      </w:r>
      <w:r w:rsidR="007D1C54" w:rsidRPr="008C7328">
        <w:t>pr</w:t>
      </w:r>
      <w:r w:rsidR="007D1C54">
        <w:t>ovides a synopsis of the Cisco CAT</w:t>
      </w:r>
      <w:r w:rsidR="007D1C54" w:rsidRPr="008C7328">
        <w:t xml:space="preserve">OS </w:t>
      </w:r>
      <w:r w:rsidR="007D1C54">
        <w:t>product types</w:t>
      </w:r>
      <w:r w:rsidR="007D1C54" w:rsidRPr="008C7328">
        <w:t xml:space="preserve"> </w:t>
      </w:r>
      <w:r w:rsidR="007D1C54">
        <w:t xml:space="preserve">and product lines </w:t>
      </w:r>
      <w:r w:rsidR="007D1C54" w:rsidRPr="008C7328">
        <w:t xml:space="preserve">found in the network.  It </w:t>
      </w:r>
      <w:r w:rsidR="007D1C54">
        <w:t xml:space="preserve">identifies related product life cycle milestones exceptions. </w:t>
      </w:r>
    </w:p>
    <w:p w:rsidR="007D1C54" w:rsidRDefault="007D1C54" w:rsidP="00B0360A">
      <w:pPr>
        <w:ind w:right="29"/>
        <w:divId w:val="10377354"/>
        <w:rPr>
          <w:b/>
          <w:bCs/>
        </w:rPr>
      </w:pPr>
    </w:p>
    <w:p w:rsidR="00547091" w:rsidRDefault="007D1C54" w:rsidP="00B0360A">
      <w:pPr>
        <w:ind w:right="29"/>
        <w:divId w:val="10377354"/>
        <w:rPr>
          <w:b/>
          <w:bCs/>
        </w:rPr>
      </w:pPr>
      <w:r>
        <w:rPr>
          <w:b/>
          <w:bCs/>
        </w:rPr>
        <w:t xml:space="preserve">CATOS </w:t>
      </w:r>
      <w:r w:rsidRPr="00350822">
        <w:rPr>
          <w:b/>
          <w:bCs/>
        </w:rPr>
        <w:t xml:space="preserve">Product </w:t>
      </w:r>
      <w:r>
        <w:rPr>
          <w:b/>
          <w:bCs/>
        </w:rPr>
        <w:t>Lines by Product Type</w:t>
      </w:r>
      <w:r w:rsidR="00C355D3">
        <w:rPr>
          <w:b/>
          <w:bCs/>
        </w:rPr>
        <w:t>:</w:t>
      </w:r>
    </w:p>
    <w:tbl>
      <w:tblPr>
        <w:tblW w:w="5000" w:type="pct"/>
        <w:tblCellMar>
          <w:left w:w="0" w:type="dxa"/>
          <w:right w:w="0" w:type="dxa"/>
        </w:tblCellMar>
        <w:tblLook w:val="0000"/>
      </w:tblPr>
      <w:tblGrid>
        <w:gridCol w:w="2012"/>
        <w:gridCol w:w="683"/>
        <w:gridCol w:w="692"/>
        <w:gridCol w:w="913"/>
        <w:gridCol w:w="695"/>
        <w:gridCol w:w="695"/>
        <w:gridCol w:w="695"/>
        <w:gridCol w:w="692"/>
        <w:gridCol w:w="1952"/>
      </w:tblGrid>
      <w:tr w:rsidR="0098301C">
        <w:trPr>
          <w:gridAfter w:val="1"/>
          <w:divId w:val="10377354"/>
          <w:wAfter w:w="1079" w:type="pct"/>
          <w:trHeight w:val="915"/>
        </w:trPr>
        <w:tc>
          <w:tcPr>
            <w:tcW w:w="111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Product Line</w:t>
            </w:r>
          </w:p>
        </w:tc>
        <w:tc>
          <w:tcPr>
            <w:tcW w:w="378"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Models</w:t>
            </w:r>
          </w:p>
        </w:tc>
        <w:tc>
          <w:tcPr>
            <w:tcW w:w="383"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Devices</w:t>
            </w:r>
          </w:p>
        </w:tc>
        <w:tc>
          <w:tcPr>
            <w:tcW w:w="50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LDoS Announced Devices</w:t>
            </w:r>
          </w:p>
        </w:tc>
        <w:tc>
          <w:tcPr>
            <w:tcW w:w="38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EoS Devices</w:t>
            </w:r>
          </w:p>
        </w:tc>
        <w:tc>
          <w:tcPr>
            <w:tcW w:w="38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#EOE Devices</w:t>
            </w:r>
          </w:p>
        </w:tc>
        <w:tc>
          <w:tcPr>
            <w:tcW w:w="38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EoCSR Devices</w:t>
            </w:r>
          </w:p>
        </w:tc>
        <w:tc>
          <w:tcPr>
            <w:tcW w:w="383"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LDoS Devices</w:t>
            </w:r>
          </w:p>
        </w:tc>
      </w:tr>
      <w:tr w:rsidR="0098301C">
        <w:trPr>
          <w:gridAfter w:val="1"/>
          <w:divId w:val="10377354"/>
          <w:wAfter w:w="1079" w:type="pct"/>
          <w:trHeight w:val="300"/>
        </w:trPr>
        <w:tc>
          <w:tcPr>
            <w:tcW w:w="1115" w:type="pct"/>
            <w:tcBorders>
              <w:top w:val="nil"/>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Switches</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2</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11</w:t>
            </w:r>
          </w:p>
        </w:tc>
        <w:tc>
          <w:tcPr>
            <w:tcW w:w="50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4</w:t>
            </w:r>
          </w:p>
        </w:tc>
        <w:tc>
          <w:tcPr>
            <w:tcW w:w="38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4</w:t>
            </w:r>
          </w:p>
        </w:tc>
        <w:tc>
          <w:tcPr>
            <w:tcW w:w="385"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4</w:t>
            </w:r>
          </w:p>
        </w:tc>
        <w:tc>
          <w:tcPr>
            <w:tcW w:w="385"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4</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r>
      <w:tr w:rsidR="0098301C">
        <w:trPr>
          <w:gridAfter w:val="1"/>
          <w:divId w:val="10377354"/>
          <w:wAfter w:w="1079" w:type="pct"/>
          <w:trHeight w:val="510"/>
        </w:trPr>
        <w:tc>
          <w:tcPr>
            <w:tcW w:w="1115"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4000</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w:t>
            </w:r>
          </w:p>
        </w:tc>
        <w:tc>
          <w:tcPr>
            <w:tcW w:w="50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4</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4</w:t>
            </w:r>
          </w:p>
        </w:tc>
        <w:tc>
          <w:tcPr>
            <w:tcW w:w="385"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4</w:t>
            </w:r>
          </w:p>
        </w:tc>
        <w:tc>
          <w:tcPr>
            <w:tcW w:w="385"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4</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79" w:type="pct"/>
          <w:trHeight w:val="510"/>
        </w:trPr>
        <w:tc>
          <w:tcPr>
            <w:tcW w:w="1115"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4500</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7</w:t>
            </w:r>
          </w:p>
        </w:tc>
        <w:tc>
          <w:tcPr>
            <w:tcW w:w="50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3"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79" w:type="pct"/>
          <w:trHeight w:val="300"/>
        </w:trPr>
        <w:tc>
          <w:tcPr>
            <w:tcW w:w="1115"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Total</w:t>
            </w:r>
          </w:p>
        </w:tc>
        <w:tc>
          <w:tcPr>
            <w:tcW w:w="378"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2</w:t>
            </w:r>
          </w:p>
        </w:tc>
        <w:tc>
          <w:tcPr>
            <w:tcW w:w="383"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11</w:t>
            </w:r>
          </w:p>
        </w:tc>
        <w:tc>
          <w:tcPr>
            <w:tcW w:w="50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4</w:t>
            </w:r>
          </w:p>
        </w:tc>
        <w:tc>
          <w:tcPr>
            <w:tcW w:w="38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4</w:t>
            </w:r>
          </w:p>
        </w:tc>
        <w:tc>
          <w:tcPr>
            <w:tcW w:w="385"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4</w:t>
            </w:r>
          </w:p>
        </w:tc>
        <w:tc>
          <w:tcPr>
            <w:tcW w:w="385"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4</w:t>
            </w:r>
          </w:p>
        </w:tc>
        <w:tc>
          <w:tcPr>
            <w:tcW w:w="383"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r>
      <w:tr w:rsidR="0098301C">
        <w:trPr>
          <w:divId w:val="10377354"/>
          <w:trHeight w:val="255"/>
        </w:trPr>
        <w:tc>
          <w:tcPr>
            <w:tcW w:w="5000" w:type="pct"/>
            <w:gridSpan w:val="9"/>
            <w:tcBorders>
              <w:top w:val="nil"/>
              <w:left w:val="nil"/>
              <w:bottom w:val="nil"/>
              <w:right w:val="nil"/>
            </w:tcBorders>
            <w:shd w:val="clear" w:color="auto" w:fill="auto"/>
            <w:noWrap/>
            <w:vAlign w:val="bottom"/>
          </w:tcPr>
          <w:p w:rsidR="0098301C" w:rsidRPr="0098301C" w:rsidRDefault="00A55E6A">
            <w:pPr>
              <w:rPr>
                <w:rFonts w:ascii="Arial" w:hAnsi="Arial" w:cs="Arial"/>
                <w:sz w:val="20"/>
                <w:szCs w:val="20"/>
              </w:rPr>
            </w:pPr>
            <w:r>
              <w:rPr>
                <w:rFonts w:ascii="Arial" w:hAnsi="Arial" w:cs="Arial"/>
                <w:noProof/>
                <w:sz w:val="20"/>
                <w:szCs w:val="20"/>
              </w:rPr>
              <w:lastRenderedPageBreak/>
              <w:drawing>
                <wp:inline distT="0" distB="0" distL="0" distR="0">
                  <wp:extent cx="4581525" cy="31813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srcRect/>
                          <a:stretch>
                            <a:fillRect/>
                          </a:stretch>
                        </pic:blipFill>
                        <pic:spPr bwMode="auto">
                          <a:xfrm>
                            <a:off x="0" y="0"/>
                            <a:ext cx="4581525" cy="3181350"/>
                          </a:xfrm>
                          <a:prstGeom prst="rect">
                            <a:avLst/>
                          </a:prstGeom>
                          <a:noFill/>
                          <a:ln w="9525">
                            <a:noFill/>
                            <a:miter lim="800000"/>
                            <a:headEnd/>
                            <a:tailEnd/>
                          </a:ln>
                        </pic:spPr>
                      </pic:pic>
                    </a:graphicData>
                  </a:graphic>
                </wp:inline>
              </w:drawing>
            </w:r>
          </w:p>
        </w:tc>
      </w:tr>
    </w:tbl>
    <w:p w:rsidR="009F23C8" w:rsidRPr="00350822" w:rsidRDefault="00A55E6A" w:rsidP="00B0360A">
      <w:pPr>
        <w:ind w:right="29"/>
        <w:divId w:val="10377354"/>
        <w:rPr>
          <w:b/>
          <w:bCs/>
        </w:rPr>
      </w:pPr>
      <w:r>
        <w:rPr>
          <w:noProof/>
        </w:rPr>
        <w:drawing>
          <wp:inline distT="0" distB="0" distL="0" distR="0">
            <wp:extent cx="5343525" cy="38195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cstate="print"/>
                    <a:srcRect/>
                    <a:stretch>
                      <a:fillRect/>
                    </a:stretch>
                  </pic:blipFill>
                  <pic:spPr bwMode="auto">
                    <a:xfrm>
                      <a:off x="0" y="0"/>
                      <a:ext cx="5343525" cy="3819525"/>
                    </a:xfrm>
                    <a:prstGeom prst="rect">
                      <a:avLst/>
                    </a:prstGeom>
                    <a:noFill/>
                    <a:ln w="9525">
                      <a:noFill/>
                      <a:miter lim="800000"/>
                      <a:headEnd/>
                      <a:tailEnd/>
                    </a:ln>
                  </pic:spPr>
                </pic:pic>
              </a:graphicData>
            </a:graphic>
          </wp:inline>
        </w:drawing>
      </w:r>
      <w:r w:rsidR="000B3356">
        <w:rPr>
          <w:b/>
          <w:bCs/>
        </w:rPr>
        <w:t xml:space="preserve">   </w:t>
      </w:r>
    </w:p>
    <w:p w:rsidR="00315C35" w:rsidRPr="00E575FE" w:rsidRDefault="00EE0AFF" w:rsidP="00B0360A">
      <w:pPr>
        <w:pStyle w:val="Heading2"/>
        <w:ind w:right="29"/>
        <w:divId w:val="10377354"/>
      </w:pPr>
      <w:bookmarkStart w:id="30" w:name="_Toc116186330"/>
      <w:bookmarkStart w:id="31" w:name="_Toc163465120"/>
      <w:bookmarkStart w:id="32" w:name="_Toc163465208"/>
      <w:r w:rsidRPr="00E575FE">
        <w:br w:type="page"/>
      </w:r>
      <w:bookmarkStart w:id="33" w:name="_Toc251500851"/>
      <w:r w:rsidR="002428B6" w:rsidRPr="00E575FE">
        <w:lastRenderedPageBreak/>
        <w:t xml:space="preserve">Others </w:t>
      </w:r>
      <w:r w:rsidR="00D02072" w:rsidRPr="00E575FE">
        <w:t>OS Device Summary</w:t>
      </w:r>
      <w:bookmarkEnd w:id="30"/>
      <w:bookmarkEnd w:id="31"/>
      <w:bookmarkEnd w:id="32"/>
      <w:bookmarkEnd w:id="33"/>
    </w:p>
    <w:p w:rsidR="00315C35" w:rsidRPr="008C7328" w:rsidRDefault="00315C35" w:rsidP="00B0360A">
      <w:pPr>
        <w:ind w:right="29"/>
        <w:divId w:val="10377354"/>
      </w:pPr>
    </w:p>
    <w:p w:rsidR="00547091" w:rsidRDefault="007D1C54" w:rsidP="00B0360A">
      <w:pPr>
        <w:ind w:right="29"/>
        <w:divId w:val="10377354"/>
      </w:pPr>
      <w:r w:rsidRPr="008C7328">
        <w:t xml:space="preserve">The </w:t>
      </w:r>
      <w:r>
        <w:rPr>
          <w:b/>
          <w:i/>
        </w:rPr>
        <w:t xml:space="preserve">Other </w:t>
      </w:r>
      <w:r w:rsidRPr="008C7328">
        <w:rPr>
          <w:b/>
          <w:i/>
        </w:rPr>
        <w:t>OS Device Summary Table</w:t>
      </w:r>
      <w:r w:rsidRPr="00D03A9E">
        <w:t xml:space="preserve"> </w:t>
      </w:r>
      <w:r w:rsidRPr="008C7328">
        <w:t>pr</w:t>
      </w:r>
      <w:r>
        <w:t xml:space="preserve">ovides a synopsis of the Cisco Other </w:t>
      </w:r>
      <w:r w:rsidRPr="008C7328">
        <w:t xml:space="preserve">OS </w:t>
      </w:r>
      <w:r>
        <w:t>product types</w:t>
      </w:r>
      <w:r w:rsidRPr="008C7328">
        <w:t xml:space="preserve"> </w:t>
      </w:r>
      <w:r>
        <w:t xml:space="preserve">and product lines </w:t>
      </w:r>
      <w:r w:rsidRPr="008C7328">
        <w:t xml:space="preserve">found in the network.  It </w:t>
      </w:r>
      <w:r>
        <w:t>identifies related product life cycle milestones exceptions</w:t>
      </w:r>
    </w:p>
    <w:p w:rsidR="007D1C54" w:rsidRDefault="007D1C54" w:rsidP="00B0360A">
      <w:pPr>
        <w:ind w:right="29"/>
        <w:divId w:val="10377354"/>
      </w:pPr>
    </w:p>
    <w:p w:rsidR="007D1C54" w:rsidRDefault="007D1C54" w:rsidP="00B0360A">
      <w:pPr>
        <w:ind w:right="29"/>
        <w:divId w:val="10377354"/>
      </w:pPr>
      <w:r>
        <w:rPr>
          <w:b/>
          <w:bCs/>
        </w:rPr>
        <w:t xml:space="preserve">Other OS </w:t>
      </w:r>
      <w:r w:rsidRPr="00350822">
        <w:rPr>
          <w:b/>
          <w:bCs/>
        </w:rPr>
        <w:t xml:space="preserve">Product </w:t>
      </w:r>
      <w:r>
        <w:rPr>
          <w:b/>
          <w:bCs/>
        </w:rPr>
        <w:t>Lines by Product Type:</w:t>
      </w:r>
    </w:p>
    <w:tbl>
      <w:tblPr>
        <w:tblW w:w="5000" w:type="pct"/>
        <w:tblCellMar>
          <w:left w:w="0" w:type="dxa"/>
          <w:right w:w="0" w:type="dxa"/>
        </w:tblCellMar>
        <w:tblLook w:val="0000"/>
      </w:tblPr>
      <w:tblGrid>
        <w:gridCol w:w="3201"/>
        <w:gridCol w:w="795"/>
        <w:gridCol w:w="799"/>
        <w:gridCol w:w="1080"/>
        <w:gridCol w:w="799"/>
        <w:gridCol w:w="795"/>
        <w:gridCol w:w="795"/>
        <w:gridCol w:w="795"/>
      </w:tblGrid>
      <w:tr w:rsidR="0098301C">
        <w:trPr>
          <w:divId w:val="10377354"/>
          <w:trHeight w:val="915"/>
        </w:trPr>
        <w:tc>
          <w:tcPr>
            <w:tcW w:w="1766" w:type="pct"/>
            <w:tcBorders>
              <w:top w:val="single" w:sz="4" w:space="0" w:color="auto"/>
              <w:left w:val="nil"/>
              <w:bottom w:val="single" w:sz="4" w:space="0" w:color="auto"/>
              <w:right w:val="nil"/>
            </w:tcBorders>
            <w:shd w:val="clear" w:color="9999FF" w:fill="99CCFF"/>
            <w:tcMar>
              <w:top w:w="15" w:type="dxa"/>
              <w:left w:w="15" w:type="dxa"/>
              <w:bottom w:w="0" w:type="dxa"/>
              <w:right w:w="15" w:type="dxa"/>
            </w:tcMar>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Product Line</w:t>
            </w:r>
          </w:p>
        </w:tc>
        <w:tc>
          <w:tcPr>
            <w:tcW w:w="438" w:type="pct"/>
            <w:tcBorders>
              <w:top w:val="single" w:sz="4" w:space="0" w:color="auto"/>
              <w:left w:val="nil"/>
              <w:bottom w:val="single" w:sz="4" w:space="0" w:color="auto"/>
              <w:right w:val="nil"/>
            </w:tcBorders>
            <w:shd w:val="clear" w:color="9999FF" w:fill="99CCFF"/>
            <w:tcMar>
              <w:top w:w="15" w:type="dxa"/>
              <w:left w:w="15" w:type="dxa"/>
              <w:bottom w:w="0" w:type="dxa"/>
              <w:right w:w="15" w:type="dxa"/>
            </w:tcMar>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Models</w:t>
            </w:r>
          </w:p>
        </w:tc>
        <w:tc>
          <w:tcPr>
            <w:tcW w:w="441" w:type="pct"/>
            <w:tcBorders>
              <w:top w:val="single" w:sz="4" w:space="0" w:color="auto"/>
              <w:left w:val="nil"/>
              <w:bottom w:val="single" w:sz="4" w:space="0" w:color="auto"/>
              <w:right w:val="nil"/>
            </w:tcBorders>
            <w:shd w:val="clear" w:color="9999FF" w:fill="99CCFF"/>
            <w:tcMar>
              <w:top w:w="15" w:type="dxa"/>
              <w:left w:w="15" w:type="dxa"/>
              <w:bottom w:w="0" w:type="dxa"/>
              <w:right w:w="15" w:type="dxa"/>
            </w:tcMar>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Devices</w:t>
            </w:r>
          </w:p>
        </w:tc>
        <w:tc>
          <w:tcPr>
            <w:tcW w:w="596" w:type="pct"/>
            <w:tcBorders>
              <w:top w:val="single" w:sz="4" w:space="0" w:color="auto"/>
              <w:left w:val="nil"/>
              <w:bottom w:val="single" w:sz="4" w:space="0" w:color="auto"/>
              <w:right w:val="nil"/>
            </w:tcBorders>
            <w:shd w:val="clear" w:color="9999FF" w:fill="99CCFF"/>
            <w:tcMar>
              <w:top w:w="15" w:type="dxa"/>
              <w:left w:w="15" w:type="dxa"/>
              <w:bottom w:w="0" w:type="dxa"/>
              <w:right w:w="15" w:type="dxa"/>
            </w:tcMar>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LDoS Announced Devices</w:t>
            </w:r>
          </w:p>
        </w:tc>
        <w:tc>
          <w:tcPr>
            <w:tcW w:w="441" w:type="pct"/>
            <w:tcBorders>
              <w:top w:val="single" w:sz="4" w:space="0" w:color="auto"/>
              <w:left w:val="nil"/>
              <w:bottom w:val="single" w:sz="4" w:space="0" w:color="auto"/>
              <w:right w:val="nil"/>
            </w:tcBorders>
            <w:shd w:val="clear" w:color="9999FF" w:fill="99CCFF"/>
            <w:tcMar>
              <w:top w:w="15" w:type="dxa"/>
              <w:left w:w="15" w:type="dxa"/>
              <w:bottom w:w="0" w:type="dxa"/>
              <w:right w:w="15" w:type="dxa"/>
            </w:tcMar>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EoS Devices</w:t>
            </w:r>
          </w:p>
        </w:tc>
        <w:tc>
          <w:tcPr>
            <w:tcW w:w="439" w:type="pct"/>
            <w:tcBorders>
              <w:top w:val="single" w:sz="4" w:space="0" w:color="auto"/>
              <w:left w:val="nil"/>
              <w:bottom w:val="single" w:sz="4" w:space="0" w:color="auto"/>
              <w:right w:val="nil"/>
            </w:tcBorders>
            <w:shd w:val="clear" w:color="9999FF" w:fill="99CCFF"/>
            <w:tcMar>
              <w:top w:w="15" w:type="dxa"/>
              <w:left w:w="15" w:type="dxa"/>
              <w:bottom w:w="0" w:type="dxa"/>
              <w:right w:w="15" w:type="dxa"/>
            </w:tcMar>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#EOE Devices</w:t>
            </w:r>
          </w:p>
        </w:tc>
        <w:tc>
          <w:tcPr>
            <w:tcW w:w="439" w:type="pct"/>
            <w:tcBorders>
              <w:top w:val="single" w:sz="4" w:space="0" w:color="auto"/>
              <w:left w:val="nil"/>
              <w:bottom w:val="single" w:sz="4" w:space="0" w:color="auto"/>
              <w:right w:val="nil"/>
            </w:tcBorders>
            <w:shd w:val="clear" w:color="9999FF" w:fill="99CCFF"/>
            <w:tcMar>
              <w:top w:w="15" w:type="dxa"/>
              <w:left w:w="15" w:type="dxa"/>
              <w:bottom w:w="0" w:type="dxa"/>
              <w:right w:w="15" w:type="dxa"/>
            </w:tcMar>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EoCSR Devices</w:t>
            </w:r>
          </w:p>
        </w:tc>
        <w:tc>
          <w:tcPr>
            <w:tcW w:w="439" w:type="pct"/>
            <w:tcBorders>
              <w:top w:val="single" w:sz="4" w:space="0" w:color="auto"/>
              <w:left w:val="nil"/>
              <w:bottom w:val="single" w:sz="4" w:space="0" w:color="auto"/>
              <w:right w:val="nil"/>
            </w:tcBorders>
            <w:shd w:val="clear" w:color="9999FF" w:fill="99CCFF"/>
            <w:tcMar>
              <w:top w:w="15" w:type="dxa"/>
              <w:left w:w="15" w:type="dxa"/>
              <w:bottom w:w="0" w:type="dxa"/>
              <w:right w:w="15" w:type="dxa"/>
            </w:tcMar>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LDoS Devices</w:t>
            </w:r>
          </w:p>
        </w:tc>
      </w:tr>
      <w:tr w:rsidR="0098301C">
        <w:trPr>
          <w:divId w:val="10377354"/>
          <w:trHeight w:val="285"/>
        </w:trPr>
        <w:tc>
          <w:tcPr>
            <w:tcW w:w="1766" w:type="pct"/>
            <w:tcBorders>
              <w:top w:val="nil"/>
              <w:left w:val="single" w:sz="4" w:space="0" w:color="C0C0C0"/>
              <w:bottom w:val="single" w:sz="4" w:space="0" w:color="C0C0C0"/>
              <w:right w:val="single" w:sz="4" w:space="0" w:color="C0C0C0"/>
            </w:tcBorders>
            <w:shd w:val="clear" w:color="auto" w:fill="auto"/>
            <w:tcMar>
              <w:top w:w="15" w:type="dxa"/>
              <w:left w:w="180" w:type="dxa"/>
              <w:bottom w:w="0" w:type="dxa"/>
              <w:right w:w="15"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Total</w:t>
            </w:r>
          </w:p>
        </w:tc>
        <w:tc>
          <w:tcPr>
            <w:tcW w:w="438"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b/>
                <w:bCs/>
                <w:sz w:val="18"/>
                <w:szCs w:val="18"/>
              </w:rPr>
            </w:pPr>
            <w:r>
              <w:rPr>
                <w:rFonts w:ascii="Arial" w:hAnsi="Arial" w:cs="Arial"/>
                <w:b/>
                <w:bCs/>
                <w:sz w:val="18"/>
                <w:szCs w:val="18"/>
              </w:rPr>
              <w:t>0</w:t>
            </w:r>
          </w:p>
        </w:tc>
        <w:tc>
          <w:tcPr>
            <w:tcW w:w="441"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b/>
                <w:bCs/>
                <w:sz w:val="18"/>
                <w:szCs w:val="18"/>
              </w:rPr>
            </w:pPr>
            <w:r>
              <w:rPr>
                <w:rFonts w:ascii="Arial" w:hAnsi="Arial" w:cs="Arial"/>
                <w:b/>
                <w:bCs/>
                <w:sz w:val="18"/>
                <w:szCs w:val="18"/>
              </w:rPr>
              <w:t>0</w:t>
            </w:r>
          </w:p>
        </w:tc>
        <w:tc>
          <w:tcPr>
            <w:tcW w:w="596"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b/>
                <w:bCs/>
                <w:sz w:val="18"/>
                <w:szCs w:val="18"/>
              </w:rPr>
            </w:pPr>
            <w:r>
              <w:rPr>
                <w:rFonts w:ascii="Arial" w:hAnsi="Arial" w:cs="Arial"/>
                <w:b/>
                <w:bCs/>
                <w:sz w:val="18"/>
                <w:szCs w:val="18"/>
              </w:rPr>
              <w:t>0</w:t>
            </w:r>
          </w:p>
        </w:tc>
        <w:tc>
          <w:tcPr>
            <w:tcW w:w="441"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b/>
                <w:bCs/>
                <w:sz w:val="18"/>
                <w:szCs w:val="18"/>
              </w:rPr>
            </w:pPr>
            <w:r>
              <w:rPr>
                <w:rFonts w:ascii="Arial" w:hAnsi="Arial" w:cs="Arial"/>
                <w:b/>
                <w:bCs/>
                <w:sz w:val="18"/>
                <w:szCs w:val="18"/>
              </w:rPr>
              <w:t>0</w:t>
            </w:r>
          </w:p>
        </w:tc>
        <w:tc>
          <w:tcPr>
            <w:tcW w:w="439"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b/>
                <w:bCs/>
                <w:sz w:val="18"/>
                <w:szCs w:val="18"/>
              </w:rPr>
            </w:pPr>
            <w:r>
              <w:rPr>
                <w:rFonts w:ascii="Arial" w:hAnsi="Arial" w:cs="Arial"/>
                <w:b/>
                <w:bCs/>
                <w:sz w:val="18"/>
                <w:szCs w:val="18"/>
              </w:rPr>
              <w:t>0</w:t>
            </w:r>
          </w:p>
        </w:tc>
        <w:tc>
          <w:tcPr>
            <w:tcW w:w="439"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b/>
                <w:bCs/>
                <w:sz w:val="18"/>
                <w:szCs w:val="18"/>
              </w:rPr>
            </w:pPr>
            <w:r>
              <w:rPr>
                <w:rFonts w:ascii="Arial" w:hAnsi="Arial" w:cs="Arial"/>
                <w:b/>
                <w:bCs/>
                <w:sz w:val="18"/>
                <w:szCs w:val="18"/>
              </w:rPr>
              <w:t>0</w:t>
            </w:r>
          </w:p>
        </w:tc>
        <w:tc>
          <w:tcPr>
            <w:tcW w:w="439"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b/>
                <w:bCs/>
                <w:sz w:val="18"/>
                <w:szCs w:val="18"/>
              </w:rPr>
            </w:pPr>
            <w:r>
              <w:rPr>
                <w:rFonts w:ascii="Arial" w:hAnsi="Arial" w:cs="Arial"/>
                <w:b/>
                <w:bCs/>
                <w:sz w:val="18"/>
                <w:szCs w:val="18"/>
              </w:rPr>
              <w:t>0</w:t>
            </w:r>
          </w:p>
        </w:tc>
      </w:tr>
      <w:tr w:rsidR="0098301C">
        <w:trPr>
          <w:divId w:val="10377354"/>
          <w:trHeight w:val="255"/>
        </w:trPr>
        <w:tc>
          <w:tcPr>
            <w:tcW w:w="1766" w:type="pct"/>
            <w:tcBorders>
              <w:top w:val="nil"/>
              <w:left w:val="nil"/>
              <w:bottom w:val="nil"/>
              <w:right w:val="nil"/>
            </w:tcBorders>
            <w:shd w:val="clear" w:color="auto" w:fill="auto"/>
            <w:tcMar>
              <w:top w:w="15" w:type="dxa"/>
              <w:left w:w="15" w:type="dxa"/>
              <w:bottom w:w="0" w:type="dxa"/>
              <w:right w:w="15" w:type="dxa"/>
            </w:tcMar>
            <w:vAlign w:val="bottom"/>
          </w:tcPr>
          <w:p w:rsidR="0098301C" w:rsidRDefault="0098301C">
            <w:pPr>
              <w:rPr>
                <w:rFonts w:ascii="Microsoft Sans Serif" w:hAnsi="Microsoft Sans Serif" w:cs="Microsoft Sans Serif"/>
                <w:sz w:val="18"/>
                <w:szCs w:val="18"/>
              </w:rPr>
            </w:pPr>
          </w:p>
        </w:tc>
        <w:tc>
          <w:tcPr>
            <w:tcW w:w="438" w:type="pct"/>
            <w:tcBorders>
              <w:top w:val="nil"/>
              <w:left w:val="nil"/>
              <w:bottom w:val="nil"/>
              <w:right w:val="nil"/>
            </w:tcBorders>
            <w:shd w:val="clear" w:color="auto" w:fill="auto"/>
            <w:tcMar>
              <w:top w:w="15" w:type="dxa"/>
              <w:left w:w="15" w:type="dxa"/>
              <w:bottom w:w="0" w:type="dxa"/>
              <w:right w:w="15" w:type="dxa"/>
            </w:tcMar>
            <w:vAlign w:val="bottom"/>
          </w:tcPr>
          <w:p w:rsidR="0098301C" w:rsidRDefault="0098301C">
            <w:pPr>
              <w:rPr>
                <w:rFonts w:ascii="Microsoft Sans Serif" w:hAnsi="Microsoft Sans Serif" w:cs="Microsoft Sans Serif"/>
                <w:sz w:val="18"/>
                <w:szCs w:val="18"/>
              </w:rPr>
            </w:pPr>
          </w:p>
        </w:tc>
        <w:tc>
          <w:tcPr>
            <w:tcW w:w="441" w:type="pct"/>
            <w:tcBorders>
              <w:top w:val="nil"/>
              <w:left w:val="nil"/>
              <w:bottom w:val="nil"/>
              <w:right w:val="nil"/>
            </w:tcBorders>
            <w:shd w:val="clear" w:color="auto" w:fill="auto"/>
            <w:tcMar>
              <w:top w:w="15" w:type="dxa"/>
              <w:left w:w="15" w:type="dxa"/>
              <w:bottom w:w="0" w:type="dxa"/>
              <w:right w:w="15" w:type="dxa"/>
            </w:tcMar>
            <w:vAlign w:val="bottom"/>
          </w:tcPr>
          <w:p w:rsidR="0098301C" w:rsidRDefault="0098301C">
            <w:pPr>
              <w:rPr>
                <w:rFonts w:ascii="Microsoft Sans Serif" w:hAnsi="Microsoft Sans Serif" w:cs="Microsoft Sans Serif"/>
                <w:sz w:val="18"/>
                <w:szCs w:val="18"/>
              </w:rPr>
            </w:pPr>
          </w:p>
        </w:tc>
        <w:tc>
          <w:tcPr>
            <w:tcW w:w="596" w:type="pct"/>
            <w:tcBorders>
              <w:top w:val="nil"/>
              <w:left w:val="nil"/>
              <w:bottom w:val="nil"/>
              <w:right w:val="nil"/>
            </w:tcBorders>
            <w:shd w:val="clear" w:color="auto" w:fill="auto"/>
            <w:tcMar>
              <w:top w:w="15" w:type="dxa"/>
              <w:left w:w="15" w:type="dxa"/>
              <w:bottom w:w="0" w:type="dxa"/>
              <w:right w:w="15" w:type="dxa"/>
            </w:tcMar>
            <w:vAlign w:val="bottom"/>
          </w:tcPr>
          <w:p w:rsidR="0098301C" w:rsidRDefault="0098301C">
            <w:pPr>
              <w:rPr>
                <w:rFonts w:ascii="Microsoft Sans Serif" w:hAnsi="Microsoft Sans Serif" w:cs="Microsoft Sans Serif"/>
                <w:sz w:val="18"/>
                <w:szCs w:val="18"/>
              </w:rPr>
            </w:pPr>
          </w:p>
        </w:tc>
        <w:tc>
          <w:tcPr>
            <w:tcW w:w="441" w:type="pct"/>
            <w:tcBorders>
              <w:top w:val="nil"/>
              <w:left w:val="nil"/>
              <w:bottom w:val="nil"/>
              <w:right w:val="nil"/>
            </w:tcBorders>
            <w:shd w:val="clear" w:color="auto" w:fill="auto"/>
            <w:tcMar>
              <w:top w:w="15" w:type="dxa"/>
              <w:left w:w="15" w:type="dxa"/>
              <w:bottom w:w="0" w:type="dxa"/>
              <w:right w:w="15" w:type="dxa"/>
            </w:tcMar>
            <w:vAlign w:val="bottom"/>
          </w:tcPr>
          <w:p w:rsidR="0098301C" w:rsidRDefault="0098301C">
            <w:pPr>
              <w:rPr>
                <w:rFonts w:ascii="Microsoft Sans Serif" w:hAnsi="Microsoft Sans Serif" w:cs="Microsoft Sans Serif"/>
                <w:sz w:val="18"/>
                <w:szCs w:val="18"/>
              </w:rPr>
            </w:pPr>
          </w:p>
        </w:tc>
        <w:tc>
          <w:tcPr>
            <w:tcW w:w="439" w:type="pct"/>
            <w:tcBorders>
              <w:top w:val="nil"/>
              <w:left w:val="nil"/>
              <w:bottom w:val="nil"/>
              <w:right w:val="nil"/>
            </w:tcBorders>
            <w:shd w:val="clear" w:color="auto" w:fill="auto"/>
            <w:tcMar>
              <w:top w:w="15" w:type="dxa"/>
              <w:left w:w="15" w:type="dxa"/>
              <w:bottom w:w="0" w:type="dxa"/>
              <w:right w:w="15" w:type="dxa"/>
            </w:tcMar>
            <w:vAlign w:val="bottom"/>
          </w:tcPr>
          <w:p w:rsidR="0098301C" w:rsidRDefault="0098301C">
            <w:pPr>
              <w:rPr>
                <w:rFonts w:ascii="Microsoft Sans Serif" w:hAnsi="Microsoft Sans Serif" w:cs="Microsoft Sans Serif"/>
                <w:sz w:val="18"/>
                <w:szCs w:val="18"/>
              </w:rPr>
            </w:pPr>
          </w:p>
        </w:tc>
        <w:tc>
          <w:tcPr>
            <w:tcW w:w="439" w:type="pct"/>
            <w:tcBorders>
              <w:top w:val="nil"/>
              <w:left w:val="nil"/>
              <w:bottom w:val="nil"/>
              <w:right w:val="nil"/>
            </w:tcBorders>
            <w:shd w:val="clear" w:color="auto" w:fill="auto"/>
            <w:tcMar>
              <w:top w:w="15" w:type="dxa"/>
              <w:left w:w="15" w:type="dxa"/>
              <w:bottom w:w="0" w:type="dxa"/>
              <w:right w:w="15" w:type="dxa"/>
            </w:tcMar>
            <w:vAlign w:val="bottom"/>
          </w:tcPr>
          <w:p w:rsidR="0098301C" w:rsidRDefault="0098301C">
            <w:pPr>
              <w:rPr>
                <w:rFonts w:ascii="Microsoft Sans Serif" w:hAnsi="Microsoft Sans Serif" w:cs="Microsoft Sans Serif"/>
                <w:sz w:val="18"/>
                <w:szCs w:val="18"/>
              </w:rPr>
            </w:pPr>
          </w:p>
        </w:tc>
        <w:tc>
          <w:tcPr>
            <w:tcW w:w="439" w:type="pct"/>
            <w:tcBorders>
              <w:top w:val="nil"/>
              <w:left w:val="nil"/>
              <w:bottom w:val="nil"/>
              <w:right w:val="nil"/>
            </w:tcBorders>
            <w:shd w:val="clear" w:color="auto" w:fill="auto"/>
            <w:tcMar>
              <w:top w:w="15" w:type="dxa"/>
              <w:left w:w="15" w:type="dxa"/>
              <w:bottom w:w="0" w:type="dxa"/>
              <w:right w:w="15" w:type="dxa"/>
            </w:tcMar>
            <w:vAlign w:val="bottom"/>
          </w:tcPr>
          <w:p w:rsidR="0098301C" w:rsidRDefault="0098301C">
            <w:pPr>
              <w:rPr>
                <w:rFonts w:ascii="Microsoft Sans Serif" w:hAnsi="Microsoft Sans Serif" w:cs="Microsoft Sans Serif"/>
                <w:sz w:val="18"/>
                <w:szCs w:val="18"/>
              </w:rPr>
            </w:pPr>
          </w:p>
        </w:tc>
      </w:tr>
      <w:tr w:rsidR="0098301C">
        <w:trPr>
          <w:divId w:val="10377354"/>
          <w:trHeight w:val="255"/>
        </w:trPr>
        <w:tc>
          <w:tcPr>
            <w:tcW w:w="3682" w:type="pct"/>
            <w:gridSpan w:val="5"/>
            <w:tcBorders>
              <w:top w:val="nil"/>
              <w:left w:val="nil"/>
              <w:bottom w:val="nil"/>
              <w:right w:val="nil"/>
            </w:tcBorders>
            <w:shd w:val="clear" w:color="auto" w:fill="auto"/>
            <w:noWrap/>
            <w:tcMar>
              <w:top w:w="15" w:type="dxa"/>
              <w:left w:w="15" w:type="dxa"/>
              <w:bottom w:w="0" w:type="dxa"/>
              <w:right w:w="15" w:type="dxa"/>
            </w:tcMar>
            <w:vAlign w:val="bottom"/>
          </w:tcPr>
          <w:p w:rsidR="0098301C" w:rsidRDefault="0098301C">
            <w:pPr>
              <w:rPr>
                <w:rFonts w:ascii="Arial" w:hAnsi="Arial" w:cs="Arial"/>
                <w:b/>
                <w:bCs/>
                <w:i/>
                <w:iCs/>
                <w:sz w:val="18"/>
                <w:szCs w:val="18"/>
              </w:rPr>
            </w:pPr>
            <w:r>
              <w:rPr>
                <w:rFonts w:ascii="Arial" w:hAnsi="Arial" w:cs="Arial"/>
                <w:b/>
                <w:bCs/>
                <w:i/>
                <w:iCs/>
                <w:sz w:val="18"/>
                <w:szCs w:val="18"/>
              </w:rPr>
              <w:t xml:space="preserve">Note: </w:t>
            </w:r>
            <w:r>
              <w:rPr>
                <w:rFonts w:ascii="Arial" w:hAnsi="Arial" w:cs="Arial"/>
                <w:i/>
                <w:iCs/>
                <w:sz w:val="18"/>
                <w:szCs w:val="18"/>
              </w:rPr>
              <w:t>Only SNMP accessible devices are included in the report</w:t>
            </w:r>
          </w:p>
        </w:tc>
        <w:tc>
          <w:tcPr>
            <w:tcW w:w="439" w:type="pct"/>
            <w:tcBorders>
              <w:top w:val="nil"/>
              <w:left w:val="nil"/>
              <w:bottom w:val="nil"/>
              <w:right w:val="nil"/>
            </w:tcBorders>
            <w:shd w:val="clear" w:color="auto" w:fill="auto"/>
            <w:tcMar>
              <w:top w:w="15" w:type="dxa"/>
              <w:left w:w="15" w:type="dxa"/>
              <w:bottom w:w="0" w:type="dxa"/>
              <w:right w:w="15" w:type="dxa"/>
            </w:tcMar>
            <w:vAlign w:val="bottom"/>
          </w:tcPr>
          <w:p w:rsidR="0098301C" w:rsidRDefault="0098301C">
            <w:pPr>
              <w:rPr>
                <w:rFonts w:ascii="Microsoft Sans Serif" w:hAnsi="Microsoft Sans Serif" w:cs="Microsoft Sans Serif"/>
                <w:sz w:val="18"/>
                <w:szCs w:val="18"/>
              </w:rPr>
            </w:pPr>
          </w:p>
        </w:tc>
        <w:tc>
          <w:tcPr>
            <w:tcW w:w="439" w:type="pct"/>
            <w:tcBorders>
              <w:top w:val="nil"/>
              <w:left w:val="nil"/>
              <w:bottom w:val="nil"/>
              <w:right w:val="nil"/>
            </w:tcBorders>
            <w:shd w:val="clear" w:color="auto" w:fill="auto"/>
            <w:tcMar>
              <w:top w:w="15" w:type="dxa"/>
              <w:left w:w="15" w:type="dxa"/>
              <w:bottom w:w="0" w:type="dxa"/>
              <w:right w:w="15" w:type="dxa"/>
            </w:tcMar>
            <w:vAlign w:val="bottom"/>
          </w:tcPr>
          <w:p w:rsidR="0098301C" w:rsidRDefault="0098301C">
            <w:pPr>
              <w:rPr>
                <w:rFonts w:ascii="Microsoft Sans Serif" w:hAnsi="Microsoft Sans Serif" w:cs="Microsoft Sans Serif"/>
                <w:sz w:val="18"/>
                <w:szCs w:val="18"/>
              </w:rPr>
            </w:pPr>
          </w:p>
        </w:tc>
        <w:tc>
          <w:tcPr>
            <w:tcW w:w="439" w:type="pct"/>
            <w:tcBorders>
              <w:top w:val="nil"/>
              <w:left w:val="nil"/>
              <w:bottom w:val="nil"/>
              <w:right w:val="nil"/>
            </w:tcBorders>
            <w:shd w:val="clear" w:color="auto" w:fill="auto"/>
            <w:tcMar>
              <w:top w:w="15" w:type="dxa"/>
              <w:left w:w="15" w:type="dxa"/>
              <w:bottom w:w="0" w:type="dxa"/>
              <w:right w:w="15" w:type="dxa"/>
            </w:tcMar>
            <w:vAlign w:val="bottom"/>
          </w:tcPr>
          <w:p w:rsidR="0098301C" w:rsidRDefault="0098301C">
            <w:pPr>
              <w:rPr>
                <w:rFonts w:ascii="Microsoft Sans Serif" w:hAnsi="Microsoft Sans Serif" w:cs="Microsoft Sans Serif"/>
                <w:sz w:val="18"/>
                <w:szCs w:val="18"/>
              </w:rPr>
            </w:pPr>
          </w:p>
        </w:tc>
      </w:tr>
    </w:tbl>
    <w:p w:rsidR="001B2477" w:rsidRDefault="001B2477" w:rsidP="00B0360A">
      <w:pPr>
        <w:ind w:right="29"/>
        <w:divId w:val="10377354"/>
      </w:pPr>
    </w:p>
    <w:p w:rsidR="00546C35" w:rsidRDefault="001B2477" w:rsidP="00B0360A">
      <w:pPr>
        <w:ind w:right="29"/>
        <w:divId w:val="10377354"/>
        <w:rPr>
          <w:lang w:bidi="he-IL"/>
        </w:rPr>
      </w:pPr>
      <w:r>
        <w:rPr>
          <w:lang w:bidi="he-IL"/>
        </w:rPr>
        <w:t xml:space="preserve"> </w:t>
      </w:r>
    </w:p>
    <w:p w:rsidR="00072198" w:rsidRDefault="00072198" w:rsidP="00B0360A">
      <w:pPr>
        <w:ind w:right="29"/>
        <w:divId w:val="10377354"/>
        <w:rPr>
          <w:lang w:bidi="he-IL"/>
        </w:rPr>
      </w:pPr>
    </w:p>
    <w:p w:rsidR="00831969" w:rsidRPr="00D03A9E" w:rsidRDefault="00831969" w:rsidP="00B0360A">
      <w:pPr>
        <w:ind w:right="29"/>
        <w:divId w:val="10377354"/>
      </w:pPr>
    </w:p>
    <w:p w:rsidR="002E3876" w:rsidRPr="00365B09" w:rsidRDefault="002E3876" w:rsidP="00707FE4">
      <w:pPr>
        <w:pStyle w:val="Heading1"/>
        <w:ind w:right="29"/>
        <w:divId w:val="10377354"/>
      </w:pPr>
      <w:bookmarkStart w:id="34" w:name="_Toc251500852"/>
      <w:bookmarkStart w:id="35" w:name="_Toc163465121"/>
      <w:bookmarkStart w:id="36" w:name="_Toc163465209"/>
      <w:r w:rsidRPr="002E3876">
        <w:lastRenderedPageBreak/>
        <w:t xml:space="preserve">Hardware </w:t>
      </w:r>
      <w:r w:rsidR="00707FE4" w:rsidRPr="00707FE4">
        <w:t>Service Coverage</w:t>
      </w:r>
      <w:r w:rsidR="00707FE4">
        <w:t xml:space="preserve"> </w:t>
      </w:r>
      <w:r w:rsidRPr="002E3876">
        <w:t>Summary</w:t>
      </w:r>
      <w:bookmarkEnd w:id="34"/>
    </w:p>
    <w:p w:rsidR="002E3876" w:rsidRPr="00AD59FF" w:rsidRDefault="002E3876" w:rsidP="002E3876">
      <w:pPr>
        <w:ind w:right="29"/>
        <w:divId w:val="10377354"/>
      </w:pPr>
    </w:p>
    <w:p w:rsidR="002E3876" w:rsidRPr="00E575FE" w:rsidRDefault="002E3876" w:rsidP="00707FE4">
      <w:pPr>
        <w:pStyle w:val="Heading2"/>
        <w:ind w:right="29"/>
        <w:divId w:val="10377354"/>
      </w:pPr>
      <w:bookmarkStart w:id="37" w:name="_Toc251500853"/>
      <w:r w:rsidRPr="002E3876">
        <w:t xml:space="preserve">Hardware </w:t>
      </w:r>
      <w:r w:rsidR="00707FE4" w:rsidRPr="00707FE4">
        <w:t>Service Coverage</w:t>
      </w:r>
      <w:r w:rsidR="00707FE4">
        <w:t xml:space="preserve"> </w:t>
      </w:r>
      <w:r w:rsidRPr="002E3876">
        <w:t>Summary</w:t>
      </w:r>
      <w:r w:rsidRPr="00E575FE">
        <w:t xml:space="preserve"> Table</w:t>
      </w:r>
      <w:bookmarkEnd w:id="37"/>
    </w:p>
    <w:p w:rsidR="002E3876" w:rsidRPr="008C7328" w:rsidRDefault="002E3876" w:rsidP="002E3876">
      <w:pPr>
        <w:ind w:right="29"/>
        <w:divId w:val="10377354"/>
      </w:pPr>
    </w:p>
    <w:p w:rsidR="00824E03" w:rsidRDefault="00824E03" w:rsidP="00B6558C">
      <w:pPr>
        <w:ind w:right="29"/>
        <w:divId w:val="10377354"/>
      </w:pPr>
      <w:r w:rsidRPr="008C7328">
        <w:t xml:space="preserve">The </w:t>
      </w:r>
      <w:r>
        <w:rPr>
          <w:b/>
          <w:i/>
        </w:rPr>
        <w:t xml:space="preserve">Hardware </w:t>
      </w:r>
      <w:r w:rsidR="00B6558C" w:rsidRPr="00B6558C">
        <w:rPr>
          <w:b/>
          <w:i/>
        </w:rPr>
        <w:t>Service Coverage</w:t>
      </w:r>
      <w:r w:rsidR="00B6558C">
        <w:rPr>
          <w:b/>
          <w:i/>
        </w:rPr>
        <w:t xml:space="preserve"> </w:t>
      </w:r>
      <w:r w:rsidRPr="008C7328">
        <w:rPr>
          <w:b/>
          <w:i/>
        </w:rPr>
        <w:t>Summary Table</w:t>
      </w:r>
      <w:r w:rsidRPr="00D03A9E">
        <w:t xml:space="preserve"> </w:t>
      </w:r>
      <w:r w:rsidRPr="008C7328">
        <w:t>pr</w:t>
      </w:r>
      <w:r>
        <w:t>ovides a synopsis of the Cisco product types</w:t>
      </w:r>
      <w:r w:rsidRPr="008C7328">
        <w:t xml:space="preserve"> </w:t>
      </w:r>
      <w:r>
        <w:t xml:space="preserve">and product lines </w:t>
      </w:r>
      <w:r w:rsidRPr="008C7328">
        <w:t xml:space="preserve">found in the network.  It </w:t>
      </w:r>
      <w:r>
        <w:t>identifies related product contract status.</w:t>
      </w:r>
    </w:p>
    <w:p w:rsidR="00824E03" w:rsidRDefault="00824E03" w:rsidP="002E3876">
      <w:pPr>
        <w:ind w:right="29"/>
        <w:divId w:val="10377354"/>
      </w:pPr>
    </w:p>
    <w:tbl>
      <w:tblPr>
        <w:tblW w:w="5000" w:type="pct"/>
        <w:tblCellMar>
          <w:left w:w="0" w:type="dxa"/>
          <w:right w:w="0" w:type="dxa"/>
        </w:tblCellMar>
        <w:tblLook w:val="0000"/>
      </w:tblPr>
      <w:tblGrid>
        <w:gridCol w:w="2256"/>
        <w:gridCol w:w="693"/>
        <w:gridCol w:w="697"/>
        <w:gridCol w:w="773"/>
        <w:gridCol w:w="695"/>
        <w:gridCol w:w="699"/>
        <w:gridCol w:w="704"/>
        <w:gridCol w:w="704"/>
        <w:gridCol w:w="1808"/>
      </w:tblGrid>
      <w:tr w:rsidR="0098301C">
        <w:trPr>
          <w:gridAfter w:val="1"/>
          <w:divId w:val="10377354"/>
          <w:wAfter w:w="1002" w:type="pct"/>
          <w:trHeight w:val="885"/>
        </w:trPr>
        <w:tc>
          <w:tcPr>
            <w:tcW w:w="1249"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Product Line</w:t>
            </w:r>
          </w:p>
        </w:tc>
        <w:tc>
          <w:tcPr>
            <w:tcW w:w="384"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Models</w:t>
            </w:r>
          </w:p>
        </w:tc>
        <w:tc>
          <w:tcPr>
            <w:tcW w:w="386"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Devices</w:t>
            </w:r>
          </w:p>
        </w:tc>
        <w:tc>
          <w:tcPr>
            <w:tcW w:w="428"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Valid Contracts</w:t>
            </w:r>
          </w:p>
        </w:tc>
        <w:tc>
          <w:tcPr>
            <w:tcW w:w="38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S/N not Found</w:t>
            </w:r>
          </w:p>
        </w:tc>
        <w:tc>
          <w:tcPr>
            <w:tcW w:w="387"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Contract Expiring</w:t>
            </w:r>
          </w:p>
        </w:tc>
        <w:tc>
          <w:tcPr>
            <w:tcW w:w="390"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Contract Not Found</w:t>
            </w:r>
          </w:p>
        </w:tc>
        <w:tc>
          <w:tcPr>
            <w:tcW w:w="390"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Contract Expired</w:t>
            </w:r>
          </w:p>
        </w:tc>
      </w:tr>
      <w:tr w:rsidR="0098301C">
        <w:trPr>
          <w:gridAfter w:val="1"/>
          <w:divId w:val="10377354"/>
          <w:wAfter w:w="1002" w:type="pct"/>
          <w:trHeight w:val="285"/>
        </w:trPr>
        <w:tc>
          <w:tcPr>
            <w:tcW w:w="1249" w:type="pct"/>
            <w:tcBorders>
              <w:top w:val="nil"/>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Routers</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6</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145</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55</w:t>
            </w:r>
          </w:p>
        </w:tc>
        <w:tc>
          <w:tcPr>
            <w:tcW w:w="38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3</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90"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82</w:t>
            </w:r>
          </w:p>
        </w:tc>
        <w:tc>
          <w:tcPr>
            <w:tcW w:w="390" w:type="pct"/>
            <w:tcBorders>
              <w:top w:val="single" w:sz="4" w:space="0" w:color="auto"/>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b/>
                <w:bCs/>
                <w:sz w:val="18"/>
                <w:szCs w:val="18"/>
              </w:rPr>
            </w:pPr>
            <w:r>
              <w:rPr>
                <w:rFonts w:ascii="Arial" w:hAnsi="Arial" w:cs="Arial"/>
                <w:b/>
                <w:bCs/>
                <w:sz w:val="18"/>
                <w:szCs w:val="18"/>
              </w:rPr>
              <w:t>5</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1800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25</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24</w:t>
            </w:r>
          </w:p>
        </w:tc>
        <w:tc>
          <w:tcPr>
            <w:tcW w:w="390" w:type="pct"/>
            <w:tcBorders>
              <w:top w:val="single" w:sz="4" w:space="0" w:color="C0C0C0"/>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sz w:val="18"/>
                <w:szCs w:val="18"/>
              </w:rPr>
            </w:pPr>
            <w:r>
              <w:rPr>
                <w:rFonts w:ascii="Arial" w:hAnsi="Arial" w:cs="Arial"/>
                <w:sz w:val="18"/>
                <w:szCs w:val="18"/>
              </w:rPr>
              <w:t>1</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2600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11</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2</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8</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2800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90</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47</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39</w:t>
            </w:r>
          </w:p>
        </w:tc>
        <w:tc>
          <w:tcPr>
            <w:tcW w:w="390" w:type="pct"/>
            <w:tcBorders>
              <w:top w:val="single" w:sz="4" w:space="0" w:color="C0C0C0"/>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sz w:val="18"/>
                <w:szCs w:val="18"/>
              </w:rPr>
            </w:pPr>
            <w:r>
              <w:rPr>
                <w:rFonts w:ascii="Arial" w:hAnsi="Arial" w:cs="Arial"/>
                <w:sz w:val="18"/>
                <w:szCs w:val="18"/>
              </w:rPr>
              <w:t>4</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3700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7</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5</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3800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9</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7</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7200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3</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3</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85"/>
        </w:trPr>
        <w:tc>
          <w:tcPr>
            <w:tcW w:w="1249"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Switches</w:t>
            </w:r>
          </w:p>
        </w:tc>
        <w:tc>
          <w:tcPr>
            <w:tcW w:w="384"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10</w:t>
            </w:r>
          </w:p>
        </w:tc>
        <w:tc>
          <w:tcPr>
            <w:tcW w:w="386"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290</w:t>
            </w:r>
          </w:p>
        </w:tc>
        <w:tc>
          <w:tcPr>
            <w:tcW w:w="428"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67</w:t>
            </w:r>
          </w:p>
        </w:tc>
        <w:tc>
          <w:tcPr>
            <w:tcW w:w="38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9</w:t>
            </w:r>
          </w:p>
        </w:tc>
        <w:tc>
          <w:tcPr>
            <w:tcW w:w="387"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90"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213</w:t>
            </w:r>
          </w:p>
        </w:tc>
        <w:tc>
          <w:tcPr>
            <w:tcW w:w="390" w:type="pct"/>
            <w:tcBorders>
              <w:top w:val="single" w:sz="4" w:space="0" w:color="auto"/>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b/>
                <w:bCs/>
                <w:sz w:val="18"/>
                <w:szCs w:val="18"/>
              </w:rPr>
            </w:pPr>
            <w:r>
              <w:rPr>
                <w:rFonts w:ascii="Arial" w:hAnsi="Arial" w:cs="Arial"/>
                <w:b/>
                <w:bCs/>
                <w:sz w:val="18"/>
                <w:szCs w:val="18"/>
              </w:rPr>
              <w:t>1</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2950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51</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18</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2</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31</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2960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48</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47</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3000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27</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27</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3550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36</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17</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19</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3560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56</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36</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3560-E</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2</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3750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6</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4</w:t>
            </w:r>
          </w:p>
        </w:tc>
        <w:tc>
          <w:tcPr>
            <w:tcW w:w="390" w:type="pct"/>
            <w:tcBorders>
              <w:top w:val="single" w:sz="4" w:space="0" w:color="C0C0C0"/>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sz w:val="18"/>
                <w:szCs w:val="18"/>
              </w:rPr>
            </w:pPr>
            <w:r>
              <w:rPr>
                <w:rFonts w:ascii="Arial" w:hAnsi="Arial" w:cs="Arial"/>
                <w:sz w:val="18"/>
                <w:szCs w:val="18"/>
              </w:rPr>
              <w:t>1</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4000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4500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40</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3</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6</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31</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6500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18</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3</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15</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85"/>
        </w:trPr>
        <w:tc>
          <w:tcPr>
            <w:tcW w:w="1249"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Voice Gateways</w:t>
            </w:r>
          </w:p>
        </w:tc>
        <w:tc>
          <w:tcPr>
            <w:tcW w:w="384"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w:t>
            </w:r>
          </w:p>
        </w:tc>
        <w:tc>
          <w:tcPr>
            <w:tcW w:w="386"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5</w:t>
            </w:r>
          </w:p>
        </w:tc>
        <w:tc>
          <w:tcPr>
            <w:tcW w:w="428"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w:t>
            </w:r>
          </w:p>
        </w:tc>
        <w:tc>
          <w:tcPr>
            <w:tcW w:w="38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2</w:t>
            </w:r>
          </w:p>
        </w:tc>
        <w:tc>
          <w:tcPr>
            <w:tcW w:w="387"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90"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2</w:t>
            </w:r>
          </w:p>
        </w:tc>
        <w:tc>
          <w:tcPr>
            <w:tcW w:w="390"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200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5</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5" w:type="pct"/>
            <w:tcBorders>
              <w:top w:val="single" w:sz="4" w:space="0" w:color="C0C0C0"/>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2</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2</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85"/>
        </w:trPr>
        <w:tc>
          <w:tcPr>
            <w:tcW w:w="1249"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Wireless</w:t>
            </w:r>
          </w:p>
        </w:tc>
        <w:tc>
          <w:tcPr>
            <w:tcW w:w="384"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w:t>
            </w:r>
          </w:p>
        </w:tc>
        <w:tc>
          <w:tcPr>
            <w:tcW w:w="386"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18</w:t>
            </w:r>
          </w:p>
        </w:tc>
        <w:tc>
          <w:tcPr>
            <w:tcW w:w="428"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85"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87"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90"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18</w:t>
            </w:r>
          </w:p>
        </w:tc>
        <w:tc>
          <w:tcPr>
            <w:tcW w:w="390"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r>
      <w:tr w:rsidR="0098301C">
        <w:trPr>
          <w:gridAfter w:val="1"/>
          <w:divId w:val="10377354"/>
          <w:wAfter w:w="1002" w:type="pct"/>
          <w:trHeight w:val="255"/>
        </w:trPr>
        <w:tc>
          <w:tcPr>
            <w:tcW w:w="12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1200</w:t>
            </w:r>
          </w:p>
        </w:tc>
        <w:tc>
          <w:tcPr>
            <w:tcW w:w="384"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386"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18</w:t>
            </w:r>
          </w:p>
        </w:tc>
        <w:tc>
          <w:tcPr>
            <w:tcW w:w="42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90" w:type="pct"/>
            <w:tcBorders>
              <w:top w:val="single" w:sz="4" w:space="0" w:color="C0C0C0"/>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18</w:t>
            </w:r>
          </w:p>
        </w:tc>
        <w:tc>
          <w:tcPr>
            <w:tcW w:w="39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1002" w:type="pct"/>
          <w:trHeight w:val="285"/>
        </w:trPr>
        <w:tc>
          <w:tcPr>
            <w:tcW w:w="1249"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Total</w:t>
            </w:r>
          </w:p>
        </w:tc>
        <w:tc>
          <w:tcPr>
            <w:tcW w:w="384"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18</w:t>
            </w:r>
          </w:p>
        </w:tc>
        <w:tc>
          <w:tcPr>
            <w:tcW w:w="386"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458</w:t>
            </w:r>
          </w:p>
        </w:tc>
        <w:tc>
          <w:tcPr>
            <w:tcW w:w="428"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123</w:t>
            </w:r>
          </w:p>
        </w:tc>
        <w:tc>
          <w:tcPr>
            <w:tcW w:w="38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14</w:t>
            </w:r>
          </w:p>
        </w:tc>
        <w:tc>
          <w:tcPr>
            <w:tcW w:w="387"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390"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315</w:t>
            </w:r>
          </w:p>
        </w:tc>
        <w:tc>
          <w:tcPr>
            <w:tcW w:w="390" w:type="pct"/>
            <w:tcBorders>
              <w:top w:val="single" w:sz="4" w:space="0" w:color="auto"/>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b/>
                <w:bCs/>
                <w:sz w:val="18"/>
                <w:szCs w:val="18"/>
              </w:rPr>
            </w:pPr>
            <w:r>
              <w:rPr>
                <w:rFonts w:ascii="Arial" w:hAnsi="Arial" w:cs="Arial"/>
                <w:b/>
                <w:bCs/>
                <w:sz w:val="18"/>
                <w:szCs w:val="18"/>
              </w:rPr>
              <w:t>6</w:t>
            </w:r>
          </w:p>
        </w:tc>
      </w:tr>
      <w:tr w:rsidR="0098301C">
        <w:trPr>
          <w:divId w:val="10377354"/>
          <w:trHeight w:val="255"/>
        </w:trPr>
        <w:tc>
          <w:tcPr>
            <w:tcW w:w="5000" w:type="pct"/>
            <w:gridSpan w:val="9"/>
            <w:tcBorders>
              <w:top w:val="nil"/>
              <w:left w:val="nil"/>
              <w:bottom w:val="nil"/>
              <w:right w:val="nil"/>
            </w:tcBorders>
            <w:shd w:val="clear" w:color="auto" w:fill="auto"/>
            <w:noWrap/>
            <w:vAlign w:val="bottom"/>
          </w:tcPr>
          <w:p w:rsidR="0098301C" w:rsidRPr="0098301C" w:rsidRDefault="00A55E6A">
            <w:pPr>
              <w:rPr>
                <w:rFonts w:ascii="Arial" w:hAnsi="Arial" w:cs="Arial"/>
                <w:sz w:val="20"/>
                <w:szCs w:val="20"/>
              </w:rPr>
            </w:pPr>
            <w:r>
              <w:rPr>
                <w:rFonts w:ascii="Arial" w:hAnsi="Arial" w:cs="Arial"/>
                <w:noProof/>
                <w:sz w:val="20"/>
                <w:szCs w:val="20"/>
              </w:rPr>
              <w:lastRenderedPageBreak/>
              <w:drawing>
                <wp:inline distT="0" distB="0" distL="0" distR="0">
                  <wp:extent cx="5343525" cy="38195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cstate="print"/>
                          <a:srcRect/>
                          <a:stretch>
                            <a:fillRect/>
                          </a:stretch>
                        </pic:blipFill>
                        <pic:spPr bwMode="auto">
                          <a:xfrm>
                            <a:off x="0" y="0"/>
                            <a:ext cx="5343525" cy="3819525"/>
                          </a:xfrm>
                          <a:prstGeom prst="rect">
                            <a:avLst/>
                          </a:prstGeom>
                          <a:noFill/>
                          <a:ln w="9525">
                            <a:noFill/>
                            <a:miter lim="800000"/>
                            <a:headEnd/>
                            <a:tailEnd/>
                          </a:ln>
                        </pic:spPr>
                      </pic:pic>
                    </a:graphicData>
                  </a:graphic>
                </wp:inline>
              </w:drawing>
            </w:r>
          </w:p>
        </w:tc>
      </w:tr>
    </w:tbl>
    <w:p w:rsidR="002E3876" w:rsidRPr="0098301C" w:rsidRDefault="00A55E6A" w:rsidP="002E3876">
      <w:pPr>
        <w:ind w:right="29"/>
        <w:divId w:val="10377354"/>
      </w:pPr>
      <w:r>
        <w:rPr>
          <w:noProof/>
        </w:rPr>
        <w:drawing>
          <wp:inline distT="0" distB="0" distL="0" distR="0">
            <wp:extent cx="5343525" cy="38195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cstate="print"/>
                    <a:srcRect/>
                    <a:stretch>
                      <a:fillRect/>
                    </a:stretch>
                  </pic:blipFill>
                  <pic:spPr bwMode="auto">
                    <a:xfrm>
                      <a:off x="0" y="0"/>
                      <a:ext cx="5343525" cy="3819525"/>
                    </a:xfrm>
                    <a:prstGeom prst="rect">
                      <a:avLst/>
                    </a:prstGeom>
                    <a:noFill/>
                    <a:ln w="9525">
                      <a:noFill/>
                      <a:miter lim="800000"/>
                      <a:headEnd/>
                      <a:tailEnd/>
                    </a:ln>
                  </pic:spPr>
                </pic:pic>
              </a:graphicData>
            </a:graphic>
          </wp:inline>
        </w:drawing>
      </w:r>
    </w:p>
    <w:p w:rsidR="002E3876" w:rsidRPr="0098301C" w:rsidRDefault="00A55E6A" w:rsidP="002E3876">
      <w:pPr>
        <w:ind w:right="29"/>
        <w:divId w:val="10377354"/>
      </w:pPr>
      <w:r>
        <w:rPr>
          <w:noProof/>
        </w:rPr>
        <w:lastRenderedPageBreak/>
        <w:drawing>
          <wp:inline distT="0" distB="0" distL="0" distR="0">
            <wp:extent cx="5343525" cy="38195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cstate="print"/>
                    <a:srcRect/>
                    <a:stretch>
                      <a:fillRect/>
                    </a:stretch>
                  </pic:blipFill>
                  <pic:spPr bwMode="auto">
                    <a:xfrm>
                      <a:off x="0" y="0"/>
                      <a:ext cx="5343525" cy="3819525"/>
                    </a:xfrm>
                    <a:prstGeom prst="rect">
                      <a:avLst/>
                    </a:prstGeom>
                    <a:noFill/>
                    <a:ln w="9525">
                      <a:noFill/>
                      <a:miter lim="800000"/>
                      <a:headEnd/>
                      <a:tailEnd/>
                    </a:ln>
                  </pic:spPr>
                </pic:pic>
              </a:graphicData>
            </a:graphic>
          </wp:inline>
        </w:drawing>
      </w:r>
    </w:p>
    <w:p w:rsidR="00AD59FF" w:rsidRPr="00365B09" w:rsidRDefault="00A55E6A" w:rsidP="00B0360A">
      <w:pPr>
        <w:pStyle w:val="Heading1"/>
        <w:ind w:right="29"/>
        <w:divId w:val="10377354"/>
      </w:pPr>
      <w:bookmarkStart w:id="38" w:name="_Toc251500854"/>
      <w:r>
        <w:rPr>
          <w:noProof/>
        </w:rPr>
        <w:lastRenderedPageBreak/>
        <w:drawing>
          <wp:inline distT="0" distB="0" distL="0" distR="0">
            <wp:extent cx="5343525" cy="38195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cstate="print"/>
                    <a:srcRect/>
                    <a:stretch>
                      <a:fillRect/>
                    </a:stretch>
                  </pic:blipFill>
                  <pic:spPr bwMode="auto">
                    <a:xfrm>
                      <a:off x="0" y="0"/>
                      <a:ext cx="5343525" cy="3819525"/>
                    </a:xfrm>
                    <a:prstGeom prst="rect">
                      <a:avLst/>
                    </a:prstGeom>
                    <a:noFill/>
                    <a:ln w="9525">
                      <a:noFill/>
                      <a:miter lim="800000"/>
                      <a:headEnd/>
                      <a:tailEnd/>
                    </a:ln>
                  </pic:spPr>
                </pic:pic>
              </a:graphicData>
            </a:graphic>
          </wp:inline>
        </w:drawing>
      </w:r>
      <w:r w:rsidR="00AD59FF" w:rsidRPr="00365B09">
        <w:t>Software Summary</w:t>
      </w:r>
      <w:bookmarkEnd w:id="38"/>
    </w:p>
    <w:p w:rsidR="00AD59FF" w:rsidRPr="00AD59FF" w:rsidRDefault="00AD59FF" w:rsidP="00B0360A">
      <w:pPr>
        <w:ind w:right="29"/>
        <w:divId w:val="10377354"/>
      </w:pPr>
    </w:p>
    <w:p w:rsidR="00D514A0" w:rsidRPr="00E575FE" w:rsidRDefault="00D514A0" w:rsidP="00B0360A">
      <w:pPr>
        <w:pStyle w:val="Heading2"/>
        <w:ind w:right="29"/>
        <w:divId w:val="10377354"/>
      </w:pPr>
      <w:bookmarkStart w:id="39" w:name="_Toc251500855"/>
      <w:r w:rsidRPr="00E575FE">
        <w:t xml:space="preserve">IOS </w:t>
      </w:r>
      <w:r w:rsidR="005829AD" w:rsidRPr="00E575FE">
        <w:t>Software Security Advisory (</w:t>
      </w:r>
      <w:r w:rsidRPr="00E575FE">
        <w:t>PSIRT</w:t>
      </w:r>
      <w:r w:rsidR="005829AD" w:rsidRPr="00E575FE">
        <w:t>)</w:t>
      </w:r>
      <w:r w:rsidRPr="00E575FE">
        <w:t xml:space="preserve"> Summary Table</w:t>
      </w:r>
      <w:bookmarkEnd w:id="35"/>
      <w:bookmarkEnd w:id="36"/>
      <w:bookmarkEnd w:id="39"/>
    </w:p>
    <w:p w:rsidR="00D514A0" w:rsidRPr="008C7328" w:rsidRDefault="00D514A0" w:rsidP="00B0360A">
      <w:pPr>
        <w:ind w:right="29"/>
        <w:divId w:val="10377354"/>
      </w:pPr>
    </w:p>
    <w:p w:rsidR="00BE3FC3" w:rsidRDefault="00D514A0" w:rsidP="00B0360A">
      <w:pPr>
        <w:ind w:right="29"/>
        <w:divId w:val="10377354"/>
      </w:pPr>
      <w:r w:rsidRPr="008C7328">
        <w:t xml:space="preserve">The </w:t>
      </w:r>
      <w:r>
        <w:rPr>
          <w:b/>
          <w:i/>
        </w:rPr>
        <w:t>I</w:t>
      </w:r>
      <w:r w:rsidRPr="008C7328">
        <w:rPr>
          <w:b/>
          <w:i/>
        </w:rPr>
        <w:t xml:space="preserve">OS </w:t>
      </w:r>
      <w:r w:rsidR="005829AD">
        <w:rPr>
          <w:b/>
          <w:i/>
        </w:rPr>
        <w:t>Software Security Advisory (</w:t>
      </w:r>
      <w:r>
        <w:rPr>
          <w:b/>
          <w:i/>
        </w:rPr>
        <w:t>PSIRT</w:t>
      </w:r>
      <w:r w:rsidR="005829AD">
        <w:rPr>
          <w:b/>
          <w:i/>
        </w:rPr>
        <w:t>)</w:t>
      </w:r>
      <w:r w:rsidRPr="008C7328">
        <w:rPr>
          <w:b/>
          <w:i/>
        </w:rPr>
        <w:t xml:space="preserve"> Summary Table</w:t>
      </w:r>
      <w:r w:rsidRPr="00D03A9E">
        <w:t xml:space="preserve"> </w:t>
      </w:r>
      <w:r>
        <w:t>lists the IOS trains reported on the network, followed by the specific IOS releases deployed, corresponding hardware platforms and total number of platforms discovered with that specific software release. The table also provides the PSRIT alerts which are posted against each IOS version.</w:t>
      </w:r>
      <w:r w:rsidR="00C355D3">
        <w:t xml:space="preserve"> </w:t>
      </w:r>
    </w:p>
    <w:tbl>
      <w:tblPr>
        <w:tblW w:w="5000" w:type="pct"/>
        <w:tblCellMar>
          <w:left w:w="0" w:type="dxa"/>
          <w:right w:w="0" w:type="dxa"/>
        </w:tblCellMar>
        <w:tblLook w:val="0000"/>
      </w:tblPr>
      <w:tblGrid>
        <w:gridCol w:w="1320"/>
        <w:gridCol w:w="1024"/>
        <w:gridCol w:w="6715"/>
      </w:tblGrid>
      <w:tr w:rsidR="0098301C">
        <w:trPr>
          <w:divId w:val="10377354"/>
          <w:trHeight w:val="765"/>
        </w:trPr>
        <w:tc>
          <w:tcPr>
            <w:tcW w:w="729" w:type="pct"/>
            <w:tcBorders>
              <w:top w:val="single" w:sz="4" w:space="0" w:color="auto"/>
              <w:left w:val="nil"/>
              <w:bottom w:val="single" w:sz="4" w:space="0" w:color="auto"/>
              <w:right w:val="nil"/>
            </w:tcBorders>
            <w:shd w:val="clear" w:color="9999FF" w:fill="99CCFF"/>
            <w:tcMar>
              <w:top w:w="15" w:type="dxa"/>
              <w:left w:w="15" w:type="dxa"/>
              <w:bottom w:w="0" w:type="dxa"/>
              <w:right w:w="15" w:type="dxa"/>
            </w:tcMar>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Train</w:t>
            </w:r>
          </w:p>
        </w:tc>
        <w:tc>
          <w:tcPr>
            <w:tcW w:w="565" w:type="pct"/>
            <w:tcBorders>
              <w:top w:val="single" w:sz="4" w:space="0" w:color="auto"/>
              <w:left w:val="nil"/>
              <w:bottom w:val="single" w:sz="4" w:space="0" w:color="auto"/>
              <w:right w:val="nil"/>
            </w:tcBorders>
            <w:shd w:val="clear" w:color="9999FF" w:fill="99CCFF"/>
            <w:tcMar>
              <w:top w:w="15" w:type="dxa"/>
              <w:left w:w="15" w:type="dxa"/>
              <w:bottom w:w="0" w:type="dxa"/>
              <w:right w:w="15" w:type="dxa"/>
            </w:tcMar>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Devices</w:t>
            </w:r>
          </w:p>
        </w:tc>
        <w:tc>
          <w:tcPr>
            <w:tcW w:w="3706" w:type="pct"/>
            <w:tcBorders>
              <w:top w:val="single" w:sz="4" w:space="0" w:color="auto"/>
              <w:left w:val="nil"/>
              <w:bottom w:val="single" w:sz="4" w:space="0" w:color="auto"/>
              <w:right w:val="nil"/>
            </w:tcBorders>
            <w:shd w:val="clear" w:color="9999FF" w:fill="99CCFF"/>
            <w:tcMar>
              <w:top w:w="15" w:type="dxa"/>
              <w:left w:w="15" w:type="dxa"/>
              <w:bottom w:w="0" w:type="dxa"/>
              <w:right w:w="15" w:type="dxa"/>
            </w:tcMar>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PSIRT Alerts</w:t>
            </w:r>
          </w:p>
        </w:tc>
      </w:tr>
      <w:tr w:rsidR="0098301C">
        <w:trPr>
          <w:divId w:val="10377354"/>
          <w:trHeight w:val="255"/>
        </w:trPr>
        <w:tc>
          <w:tcPr>
            <w:tcW w:w="729" w:type="pct"/>
            <w:tcBorders>
              <w:top w:val="single" w:sz="4" w:space="0" w:color="C0C0C0"/>
              <w:left w:val="single" w:sz="4" w:space="0" w:color="C0C0C0"/>
              <w:bottom w:val="single" w:sz="4" w:space="0" w:color="C0C0C0"/>
              <w:right w:val="single" w:sz="4" w:space="0" w:color="C0C0C0"/>
            </w:tcBorders>
            <w:shd w:val="clear" w:color="auto" w:fill="auto"/>
            <w:tcMar>
              <w:top w:w="15" w:type="dxa"/>
              <w:left w:w="180" w:type="dxa"/>
              <w:bottom w:w="0" w:type="dxa"/>
              <w:right w:w="15"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1.3</w:t>
            </w:r>
          </w:p>
        </w:tc>
        <w:tc>
          <w:tcPr>
            <w:tcW w:w="565" w:type="pct"/>
            <w:tcBorders>
              <w:top w:val="single" w:sz="4" w:space="0" w:color="C0C0C0"/>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sz w:val="18"/>
                <w:szCs w:val="18"/>
              </w:rPr>
            </w:pPr>
            <w:r>
              <w:rPr>
                <w:rFonts w:ascii="Arial" w:hAnsi="Arial" w:cs="Arial"/>
                <w:sz w:val="18"/>
                <w:szCs w:val="18"/>
              </w:rPr>
              <w:t>2</w:t>
            </w:r>
          </w:p>
        </w:tc>
        <w:tc>
          <w:tcPr>
            <w:tcW w:w="3706" w:type="pct"/>
            <w:tcBorders>
              <w:top w:val="single" w:sz="4" w:space="0" w:color="C0C0C0"/>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rPr>
                <w:rFonts w:ascii="Arial" w:hAnsi="Arial" w:cs="Arial"/>
                <w:sz w:val="18"/>
                <w:szCs w:val="18"/>
              </w:rPr>
            </w:pPr>
            <w:r>
              <w:rPr>
                <w:rFonts w:ascii="Arial" w:hAnsi="Arial" w:cs="Arial"/>
                <w:sz w:val="18"/>
                <w:szCs w:val="18"/>
              </w:rPr>
              <w:t> </w:t>
            </w:r>
          </w:p>
        </w:tc>
      </w:tr>
      <w:tr w:rsidR="0098301C">
        <w:trPr>
          <w:divId w:val="10377354"/>
          <w:trHeight w:val="255"/>
        </w:trPr>
        <w:tc>
          <w:tcPr>
            <w:tcW w:w="729" w:type="pct"/>
            <w:tcBorders>
              <w:top w:val="nil"/>
              <w:left w:val="single" w:sz="4" w:space="0" w:color="C0C0C0"/>
              <w:bottom w:val="single" w:sz="4" w:space="0" w:color="C0C0C0"/>
              <w:right w:val="single" w:sz="4" w:space="0" w:color="C0C0C0"/>
            </w:tcBorders>
            <w:shd w:val="clear" w:color="auto" w:fill="auto"/>
            <w:tcMar>
              <w:top w:w="15" w:type="dxa"/>
              <w:left w:w="180" w:type="dxa"/>
              <w:bottom w:w="0" w:type="dxa"/>
              <w:right w:w="15"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6.3</w:t>
            </w:r>
          </w:p>
        </w:tc>
        <w:tc>
          <w:tcPr>
            <w:tcW w:w="565"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sz w:val="18"/>
                <w:szCs w:val="18"/>
              </w:rPr>
            </w:pPr>
            <w:r>
              <w:rPr>
                <w:rFonts w:ascii="Arial" w:hAnsi="Arial" w:cs="Arial"/>
                <w:sz w:val="18"/>
                <w:szCs w:val="18"/>
              </w:rPr>
              <w:t>1</w:t>
            </w:r>
          </w:p>
        </w:tc>
        <w:tc>
          <w:tcPr>
            <w:tcW w:w="3706"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rPr>
                <w:rFonts w:ascii="Arial" w:hAnsi="Arial" w:cs="Arial"/>
                <w:sz w:val="18"/>
                <w:szCs w:val="18"/>
              </w:rPr>
            </w:pPr>
            <w:r>
              <w:rPr>
                <w:rFonts w:ascii="Arial" w:hAnsi="Arial" w:cs="Arial"/>
                <w:sz w:val="18"/>
                <w:szCs w:val="18"/>
              </w:rPr>
              <w:t>P133, P161</w:t>
            </w:r>
          </w:p>
        </w:tc>
      </w:tr>
      <w:tr w:rsidR="0098301C">
        <w:trPr>
          <w:divId w:val="10377354"/>
          <w:trHeight w:val="255"/>
        </w:trPr>
        <w:tc>
          <w:tcPr>
            <w:tcW w:w="729" w:type="pct"/>
            <w:tcBorders>
              <w:top w:val="nil"/>
              <w:left w:val="single" w:sz="4" w:space="0" w:color="C0C0C0"/>
              <w:bottom w:val="single" w:sz="4" w:space="0" w:color="C0C0C0"/>
              <w:right w:val="single" w:sz="4" w:space="0" w:color="C0C0C0"/>
            </w:tcBorders>
            <w:shd w:val="clear" w:color="auto" w:fill="auto"/>
            <w:tcMar>
              <w:top w:w="15" w:type="dxa"/>
              <w:left w:w="180" w:type="dxa"/>
              <w:bottom w:w="0" w:type="dxa"/>
              <w:right w:w="15"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7.4</w:t>
            </w:r>
          </w:p>
        </w:tc>
        <w:tc>
          <w:tcPr>
            <w:tcW w:w="565"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sz w:val="18"/>
                <w:szCs w:val="18"/>
              </w:rPr>
            </w:pPr>
            <w:r>
              <w:rPr>
                <w:rFonts w:ascii="Arial" w:hAnsi="Arial" w:cs="Arial"/>
                <w:sz w:val="18"/>
                <w:szCs w:val="18"/>
              </w:rPr>
              <w:t>6</w:t>
            </w:r>
          </w:p>
        </w:tc>
        <w:tc>
          <w:tcPr>
            <w:tcW w:w="3706"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rPr>
                <w:rFonts w:ascii="Arial" w:hAnsi="Arial" w:cs="Arial"/>
                <w:sz w:val="18"/>
                <w:szCs w:val="18"/>
              </w:rPr>
            </w:pPr>
            <w:r>
              <w:rPr>
                <w:rFonts w:ascii="Arial" w:hAnsi="Arial" w:cs="Arial"/>
                <w:sz w:val="18"/>
                <w:szCs w:val="18"/>
              </w:rPr>
              <w:t>P133, P161</w:t>
            </w:r>
          </w:p>
        </w:tc>
      </w:tr>
      <w:tr w:rsidR="0098301C">
        <w:trPr>
          <w:divId w:val="10377354"/>
          <w:trHeight w:val="255"/>
        </w:trPr>
        <w:tc>
          <w:tcPr>
            <w:tcW w:w="729" w:type="pct"/>
            <w:tcBorders>
              <w:top w:val="nil"/>
              <w:left w:val="single" w:sz="4" w:space="0" w:color="C0C0C0"/>
              <w:bottom w:val="single" w:sz="4" w:space="0" w:color="C0C0C0"/>
              <w:right w:val="single" w:sz="4" w:space="0" w:color="C0C0C0"/>
            </w:tcBorders>
            <w:shd w:val="clear" w:color="auto" w:fill="auto"/>
            <w:tcMar>
              <w:top w:w="15" w:type="dxa"/>
              <w:left w:w="180" w:type="dxa"/>
              <w:bottom w:w="0" w:type="dxa"/>
              <w:right w:w="15"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7.6</w:t>
            </w:r>
          </w:p>
        </w:tc>
        <w:tc>
          <w:tcPr>
            <w:tcW w:w="565"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sz w:val="18"/>
                <w:szCs w:val="18"/>
              </w:rPr>
            </w:pPr>
            <w:r>
              <w:rPr>
                <w:rFonts w:ascii="Arial" w:hAnsi="Arial" w:cs="Arial"/>
                <w:sz w:val="18"/>
                <w:szCs w:val="18"/>
              </w:rPr>
              <w:t>4</w:t>
            </w:r>
          </w:p>
        </w:tc>
        <w:tc>
          <w:tcPr>
            <w:tcW w:w="3706"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rPr>
                <w:rFonts w:ascii="Arial" w:hAnsi="Arial" w:cs="Arial"/>
                <w:sz w:val="18"/>
                <w:szCs w:val="18"/>
              </w:rPr>
            </w:pPr>
            <w:r>
              <w:rPr>
                <w:rFonts w:ascii="Arial" w:hAnsi="Arial" w:cs="Arial"/>
                <w:sz w:val="18"/>
                <w:szCs w:val="18"/>
              </w:rPr>
              <w:t>P133, P161</w:t>
            </w:r>
          </w:p>
        </w:tc>
      </w:tr>
      <w:tr w:rsidR="0098301C">
        <w:trPr>
          <w:divId w:val="10377354"/>
          <w:trHeight w:val="255"/>
        </w:trPr>
        <w:tc>
          <w:tcPr>
            <w:tcW w:w="729" w:type="pct"/>
            <w:tcBorders>
              <w:top w:val="nil"/>
              <w:left w:val="single" w:sz="4" w:space="0" w:color="C0C0C0"/>
              <w:bottom w:val="single" w:sz="4" w:space="0" w:color="C0C0C0"/>
              <w:right w:val="single" w:sz="4" w:space="0" w:color="C0C0C0"/>
            </w:tcBorders>
            <w:shd w:val="clear" w:color="auto" w:fill="auto"/>
            <w:tcMar>
              <w:top w:w="15" w:type="dxa"/>
              <w:left w:w="180" w:type="dxa"/>
              <w:bottom w:w="0" w:type="dxa"/>
              <w:right w:w="15"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12.1</w:t>
            </w:r>
          </w:p>
        </w:tc>
        <w:tc>
          <w:tcPr>
            <w:tcW w:w="565"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sz w:val="18"/>
                <w:szCs w:val="18"/>
              </w:rPr>
            </w:pPr>
            <w:r>
              <w:rPr>
                <w:rFonts w:ascii="Arial" w:hAnsi="Arial" w:cs="Arial"/>
                <w:sz w:val="18"/>
                <w:szCs w:val="18"/>
              </w:rPr>
              <w:t>62</w:t>
            </w:r>
          </w:p>
        </w:tc>
        <w:tc>
          <w:tcPr>
            <w:tcW w:w="3706"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rPr>
                <w:rFonts w:ascii="Arial" w:hAnsi="Arial" w:cs="Arial"/>
                <w:sz w:val="18"/>
                <w:szCs w:val="18"/>
              </w:rPr>
            </w:pPr>
            <w:r>
              <w:rPr>
                <w:rFonts w:ascii="Arial" w:hAnsi="Arial" w:cs="Arial"/>
                <w:sz w:val="18"/>
                <w:szCs w:val="18"/>
              </w:rPr>
              <w:t>P7, P11, P48, P58, P59, P80, P81, P82, P95, P132, P141, P159, P162, P165, P168, P177, P205</w:t>
            </w:r>
          </w:p>
        </w:tc>
      </w:tr>
      <w:tr w:rsidR="0098301C">
        <w:trPr>
          <w:divId w:val="10377354"/>
          <w:trHeight w:val="720"/>
        </w:trPr>
        <w:tc>
          <w:tcPr>
            <w:tcW w:w="729" w:type="pct"/>
            <w:tcBorders>
              <w:top w:val="nil"/>
              <w:left w:val="single" w:sz="4" w:space="0" w:color="C0C0C0"/>
              <w:bottom w:val="single" w:sz="4" w:space="0" w:color="C0C0C0"/>
              <w:right w:val="single" w:sz="4" w:space="0" w:color="C0C0C0"/>
            </w:tcBorders>
            <w:shd w:val="clear" w:color="auto" w:fill="auto"/>
            <w:tcMar>
              <w:top w:w="15" w:type="dxa"/>
              <w:left w:w="180" w:type="dxa"/>
              <w:bottom w:w="0" w:type="dxa"/>
              <w:right w:w="15"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12.2</w:t>
            </w:r>
          </w:p>
        </w:tc>
        <w:tc>
          <w:tcPr>
            <w:tcW w:w="565"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sz w:val="18"/>
                <w:szCs w:val="18"/>
              </w:rPr>
            </w:pPr>
            <w:r>
              <w:rPr>
                <w:rFonts w:ascii="Arial" w:hAnsi="Arial" w:cs="Arial"/>
                <w:sz w:val="18"/>
                <w:szCs w:val="18"/>
              </w:rPr>
              <w:t>220</w:t>
            </w:r>
          </w:p>
        </w:tc>
        <w:tc>
          <w:tcPr>
            <w:tcW w:w="3706"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rPr>
                <w:rFonts w:ascii="Arial" w:hAnsi="Arial" w:cs="Arial"/>
                <w:sz w:val="18"/>
                <w:szCs w:val="18"/>
              </w:rPr>
            </w:pPr>
            <w:r>
              <w:rPr>
                <w:rFonts w:ascii="Arial" w:hAnsi="Arial" w:cs="Arial"/>
                <w:sz w:val="18"/>
                <w:szCs w:val="18"/>
              </w:rPr>
              <w:t>P5, P7, P9, P11, P12, P28, P32, P36, P48, P55, P57, P58, P59, P79, P80, P81, P82, P83, P84, P85, P87, P91, P92, P94, P95, P96, P97, P99, P103, P104, P107, P131, P132, P141, P147, P148, P149, P150, P159, P162, P164, P165, P167, P168, P177, P190, P200, P201, P202, P205</w:t>
            </w:r>
          </w:p>
        </w:tc>
      </w:tr>
      <w:tr w:rsidR="0098301C">
        <w:trPr>
          <w:divId w:val="10377354"/>
          <w:trHeight w:val="720"/>
        </w:trPr>
        <w:tc>
          <w:tcPr>
            <w:tcW w:w="729" w:type="pct"/>
            <w:tcBorders>
              <w:top w:val="nil"/>
              <w:left w:val="single" w:sz="4" w:space="0" w:color="C0C0C0"/>
              <w:bottom w:val="single" w:sz="4" w:space="0" w:color="C0C0C0"/>
              <w:right w:val="single" w:sz="4" w:space="0" w:color="C0C0C0"/>
            </w:tcBorders>
            <w:shd w:val="clear" w:color="auto" w:fill="auto"/>
            <w:tcMar>
              <w:top w:w="15" w:type="dxa"/>
              <w:left w:w="180" w:type="dxa"/>
              <w:bottom w:w="0" w:type="dxa"/>
              <w:right w:w="15"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12.3</w:t>
            </w:r>
          </w:p>
        </w:tc>
        <w:tc>
          <w:tcPr>
            <w:tcW w:w="565"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sz w:val="18"/>
                <w:szCs w:val="18"/>
              </w:rPr>
            </w:pPr>
            <w:r>
              <w:rPr>
                <w:rFonts w:ascii="Arial" w:hAnsi="Arial" w:cs="Arial"/>
                <w:sz w:val="18"/>
                <w:szCs w:val="18"/>
              </w:rPr>
              <w:t>46</w:t>
            </w:r>
          </w:p>
        </w:tc>
        <w:tc>
          <w:tcPr>
            <w:tcW w:w="3706"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rPr>
                <w:rFonts w:ascii="Arial" w:hAnsi="Arial" w:cs="Arial"/>
                <w:sz w:val="18"/>
                <w:szCs w:val="18"/>
              </w:rPr>
            </w:pPr>
            <w:r>
              <w:rPr>
                <w:rFonts w:ascii="Arial" w:hAnsi="Arial" w:cs="Arial"/>
                <w:sz w:val="18"/>
                <w:szCs w:val="18"/>
              </w:rPr>
              <w:t>P27, P33, P36, P48, P55, P57, P58, P59, P63, P66, P78, P79, P80, P81, P82, P83, P84, P85, P90, P91, P92, P94, P95, P96, P98, P99, P100, P103, P104, P107, P131, P132, P141, P147, P148, P151, P159, P162, P164, P165, P166, P168, P169, P171, P177, P190, P200, P201, P202, P204, P205</w:t>
            </w:r>
          </w:p>
        </w:tc>
      </w:tr>
      <w:tr w:rsidR="0098301C">
        <w:trPr>
          <w:divId w:val="10377354"/>
          <w:trHeight w:val="720"/>
        </w:trPr>
        <w:tc>
          <w:tcPr>
            <w:tcW w:w="729" w:type="pct"/>
            <w:tcBorders>
              <w:top w:val="nil"/>
              <w:left w:val="single" w:sz="4" w:space="0" w:color="C0C0C0"/>
              <w:bottom w:val="single" w:sz="4" w:space="0" w:color="C0C0C0"/>
              <w:right w:val="single" w:sz="4" w:space="0" w:color="C0C0C0"/>
            </w:tcBorders>
            <w:shd w:val="clear" w:color="auto" w:fill="auto"/>
            <w:tcMar>
              <w:top w:w="15" w:type="dxa"/>
              <w:left w:w="180" w:type="dxa"/>
              <w:bottom w:w="0" w:type="dxa"/>
              <w:right w:w="15"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lastRenderedPageBreak/>
              <w:t>12.4</w:t>
            </w:r>
          </w:p>
        </w:tc>
        <w:tc>
          <w:tcPr>
            <w:tcW w:w="565"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sz w:val="18"/>
                <w:szCs w:val="18"/>
              </w:rPr>
            </w:pPr>
            <w:r>
              <w:rPr>
                <w:rFonts w:ascii="Arial" w:hAnsi="Arial" w:cs="Arial"/>
                <w:sz w:val="18"/>
                <w:szCs w:val="18"/>
              </w:rPr>
              <w:t>117</w:t>
            </w:r>
          </w:p>
        </w:tc>
        <w:tc>
          <w:tcPr>
            <w:tcW w:w="3706"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rPr>
                <w:rFonts w:ascii="Arial" w:hAnsi="Arial" w:cs="Arial"/>
                <w:sz w:val="18"/>
                <w:szCs w:val="18"/>
              </w:rPr>
            </w:pPr>
            <w:r>
              <w:rPr>
                <w:rFonts w:ascii="Arial" w:hAnsi="Arial" w:cs="Arial"/>
                <w:sz w:val="18"/>
                <w:szCs w:val="18"/>
              </w:rPr>
              <w:t>P48, P55, P57, P59, P63, P64, P78, P79, P80, P81, P82, P83, P85, P90, P91, P92, P96, P98, P99, P100, P103, P104, P107, P125, P131, P132, P141, P144, P145, P146, P147, P148, P149, P151, P152, P153, P159, P162, P164, P165, P166, P167, P168, P169, P170, P171, P177, P185, P190, P191, P192, P193, P194, P195, P196, P197, P198, P199, P200, P201, P202, P204, P205</w:t>
            </w:r>
          </w:p>
        </w:tc>
      </w:tr>
      <w:tr w:rsidR="0098301C">
        <w:trPr>
          <w:divId w:val="10377354"/>
          <w:trHeight w:val="255"/>
        </w:trPr>
        <w:tc>
          <w:tcPr>
            <w:tcW w:w="729" w:type="pct"/>
            <w:tcBorders>
              <w:top w:val="nil"/>
              <w:left w:val="single" w:sz="4" w:space="0" w:color="C0C0C0"/>
              <w:bottom w:val="single" w:sz="4" w:space="0" w:color="C0C0C0"/>
              <w:right w:val="single" w:sz="4" w:space="0" w:color="C0C0C0"/>
            </w:tcBorders>
            <w:shd w:val="clear" w:color="auto" w:fill="auto"/>
            <w:tcMar>
              <w:top w:w="15" w:type="dxa"/>
              <w:left w:w="180" w:type="dxa"/>
              <w:bottom w:w="0" w:type="dxa"/>
              <w:right w:w="15"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N/F</w:t>
            </w:r>
          </w:p>
        </w:tc>
        <w:tc>
          <w:tcPr>
            <w:tcW w:w="565"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sz w:val="18"/>
                <w:szCs w:val="18"/>
              </w:rPr>
            </w:pPr>
            <w:r>
              <w:rPr>
                <w:rFonts w:ascii="Arial" w:hAnsi="Arial" w:cs="Arial"/>
                <w:sz w:val="18"/>
                <w:szCs w:val="18"/>
              </w:rPr>
              <w:t>7</w:t>
            </w:r>
          </w:p>
        </w:tc>
        <w:tc>
          <w:tcPr>
            <w:tcW w:w="3706"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rPr>
                <w:rFonts w:ascii="Arial" w:hAnsi="Arial" w:cs="Arial"/>
                <w:sz w:val="18"/>
                <w:szCs w:val="18"/>
              </w:rPr>
            </w:pPr>
            <w:r>
              <w:rPr>
                <w:rFonts w:ascii="Arial" w:hAnsi="Arial" w:cs="Arial"/>
                <w:sz w:val="18"/>
                <w:szCs w:val="18"/>
              </w:rPr>
              <w:t> </w:t>
            </w:r>
          </w:p>
        </w:tc>
      </w:tr>
      <w:tr w:rsidR="0098301C">
        <w:trPr>
          <w:divId w:val="10377354"/>
          <w:trHeight w:val="255"/>
        </w:trPr>
        <w:tc>
          <w:tcPr>
            <w:tcW w:w="729" w:type="pct"/>
            <w:tcBorders>
              <w:top w:val="nil"/>
              <w:left w:val="single" w:sz="4" w:space="0" w:color="C0C0C0"/>
              <w:bottom w:val="single" w:sz="4" w:space="0" w:color="C0C0C0"/>
              <w:right w:val="single" w:sz="4" w:space="0" w:color="C0C0C0"/>
            </w:tcBorders>
            <w:shd w:val="clear" w:color="auto" w:fill="auto"/>
            <w:tcMar>
              <w:top w:w="15" w:type="dxa"/>
              <w:left w:w="180" w:type="dxa"/>
              <w:bottom w:w="0" w:type="dxa"/>
              <w:right w:w="15"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Total</w:t>
            </w:r>
          </w:p>
        </w:tc>
        <w:tc>
          <w:tcPr>
            <w:tcW w:w="565"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jc w:val="right"/>
              <w:rPr>
                <w:rFonts w:ascii="Arial" w:hAnsi="Arial" w:cs="Arial"/>
                <w:sz w:val="18"/>
                <w:szCs w:val="18"/>
              </w:rPr>
            </w:pPr>
            <w:r>
              <w:rPr>
                <w:rFonts w:ascii="Arial" w:hAnsi="Arial" w:cs="Arial"/>
                <w:sz w:val="18"/>
                <w:szCs w:val="18"/>
              </w:rPr>
              <w:t>465</w:t>
            </w:r>
          </w:p>
        </w:tc>
        <w:tc>
          <w:tcPr>
            <w:tcW w:w="3706" w:type="pct"/>
            <w:tcBorders>
              <w:top w:val="nil"/>
              <w:left w:val="nil"/>
              <w:bottom w:val="single" w:sz="4" w:space="0" w:color="C0C0C0"/>
              <w:right w:val="single" w:sz="4" w:space="0" w:color="C0C0C0"/>
            </w:tcBorders>
            <w:shd w:val="clear" w:color="auto" w:fill="auto"/>
            <w:tcMar>
              <w:top w:w="15" w:type="dxa"/>
              <w:left w:w="15" w:type="dxa"/>
              <w:bottom w:w="0" w:type="dxa"/>
              <w:right w:w="15" w:type="dxa"/>
            </w:tcMar>
          </w:tcPr>
          <w:p w:rsidR="0098301C" w:rsidRDefault="0098301C">
            <w:pPr>
              <w:rPr>
                <w:rFonts w:ascii="Arial" w:hAnsi="Arial" w:cs="Arial"/>
                <w:sz w:val="18"/>
                <w:szCs w:val="18"/>
              </w:rPr>
            </w:pPr>
            <w:r>
              <w:rPr>
                <w:rFonts w:ascii="Arial" w:hAnsi="Arial" w:cs="Arial"/>
                <w:sz w:val="18"/>
                <w:szCs w:val="18"/>
              </w:rPr>
              <w:t> </w:t>
            </w:r>
          </w:p>
        </w:tc>
      </w:tr>
    </w:tbl>
    <w:p w:rsidR="001D2C3A" w:rsidRDefault="001D2C3A" w:rsidP="00B0360A">
      <w:pPr>
        <w:ind w:right="29"/>
        <w:divId w:val="10377354"/>
      </w:pPr>
    </w:p>
    <w:p w:rsidR="00DA48F3" w:rsidRPr="00E575FE" w:rsidRDefault="00DA48F3" w:rsidP="00B0360A">
      <w:pPr>
        <w:ind w:right="29"/>
        <w:divId w:val="10377354"/>
      </w:pPr>
    </w:p>
    <w:p w:rsidR="00DA48F3" w:rsidRPr="00E575FE" w:rsidRDefault="00DA48F3" w:rsidP="00B0360A">
      <w:pPr>
        <w:ind w:right="29"/>
        <w:divId w:val="10377354"/>
      </w:pPr>
    </w:p>
    <w:p w:rsidR="00DA48F3" w:rsidRPr="00E575FE" w:rsidRDefault="00DA48F3" w:rsidP="00B0360A">
      <w:pPr>
        <w:ind w:right="29"/>
        <w:divId w:val="10377354"/>
      </w:pPr>
    </w:p>
    <w:p w:rsidR="00DA48F3" w:rsidRDefault="00DA48F3" w:rsidP="000D2A1F">
      <w:pPr>
        <w:pStyle w:val="Heading2"/>
        <w:ind w:right="29"/>
        <w:divId w:val="10377354"/>
      </w:pPr>
      <w:r w:rsidRPr="00E575FE">
        <w:br w:type="page"/>
      </w:r>
      <w:bookmarkStart w:id="40" w:name="_Toc251500856"/>
      <w:r>
        <w:lastRenderedPageBreak/>
        <w:t xml:space="preserve">Software </w:t>
      </w:r>
      <w:r w:rsidR="000D2A1F">
        <w:t>Releases</w:t>
      </w:r>
      <w:r>
        <w:t xml:space="preserve"> Summary Table</w:t>
      </w:r>
      <w:bookmarkEnd w:id="40"/>
    </w:p>
    <w:p w:rsidR="00DA48F3" w:rsidRDefault="00DA48F3" w:rsidP="000D2A1F">
      <w:pPr>
        <w:ind w:right="29"/>
        <w:divId w:val="10377354"/>
      </w:pPr>
      <w:r>
        <w:rPr>
          <w:lang w:bidi="he-IL"/>
        </w:rPr>
        <w:t xml:space="preserve">The </w:t>
      </w:r>
      <w:r w:rsidRPr="00DA48F3">
        <w:rPr>
          <w:b/>
          <w:i/>
          <w:lang w:bidi="he-IL"/>
        </w:rPr>
        <w:t xml:space="preserve">Software </w:t>
      </w:r>
      <w:r w:rsidR="000D2A1F">
        <w:rPr>
          <w:b/>
          <w:i/>
          <w:lang w:bidi="he-IL"/>
        </w:rPr>
        <w:t>Releases</w:t>
      </w:r>
      <w:r w:rsidRPr="00DA48F3">
        <w:rPr>
          <w:b/>
          <w:i/>
          <w:lang w:bidi="he-IL"/>
        </w:rPr>
        <w:t xml:space="preserve"> Summary Table</w:t>
      </w:r>
      <w:r>
        <w:rPr>
          <w:lang w:bidi="he-IL"/>
        </w:rPr>
        <w:t xml:space="preserve"> lists the IOS / CATOS trains reported on the network, followed</w:t>
      </w:r>
      <w:r w:rsidR="007D1C54">
        <w:rPr>
          <w:lang w:bidi="he-IL"/>
        </w:rPr>
        <w:t xml:space="preserve"> </w:t>
      </w:r>
      <w:r>
        <w:rPr>
          <w:lang w:bidi="he-IL"/>
        </w:rPr>
        <w:t xml:space="preserve">by the number of platforms running each train. </w:t>
      </w:r>
      <w:r w:rsidRPr="008C7328">
        <w:t>It also identifies the number of trains and releases which have a software exception such as special release, end of sale (EOS), etc.</w:t>
      </w:r>
    </w:p>
    <w:tbl>
      <w:tblPr>
        <w:tblW w:w="5000" w:type="pct"/>
        <w:tblCellMar>
          <w:left w:w="0" w:type="dxa"/>
          <w:right w:w="0" w:type="dxa"/>
        </w:tblCellMar>
        <w:tblLook w:val="0000"/>
      </w:tblPr>
      <w:tblGrid>
        <w:gridCol w:w="1897"/>
        <w:gridCol w:w="683"/>
        <w:gridCol w:w="913"/>
        <w:gridCol w:w="687"/>
        <w:gridCol w:w="687"/>
        <w:gridCol w:w="687"/>
        <w:gridCol w:w="687"/>
        <w:gridCol w:w="754"/>
        <w:gridCol w:w="889"/>
        <w:gridCol w:w="1155"/>
      </w:tblGrid>
      <w:tr w:rsidR="0098301C">
        <w:trPr>
          <w:gridAfter w:val="1"/>
          <w:divId w:val="10377354"/>
          <w:wAfter w:w="639" w:type="pct"/>
          <w:trHeight w:val="915"/>
        </w:trPr>
        <w:tc>
          <w:tcPr>
            <w:tcW w:w="1049" w:type="pct"/>
            <w:tcBorders>
              <w:top w:val="single" w:sz="4" w:space="0" w:color="auto"/>
              <w:left w:val="single" w:sz="4" w:space="0" w:color="auto"/>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Train</w:t>
            </w:r>
          </w:p>
        </w:tc>
        <w:tc>
          <w:tcPr>
            <w:tcW w:w="378"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Devices</w:t>
            </w:r>
          </w:p>
        </w:tc>
        <w:tc>
          <w:tcPr>
            <w:tcW w:w="505"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LDoS Announced Devices</w:t>
            </w:r>
          </w:p>
        </w:tc>
        <w:tc>
          <w:tcPr>
            <w:tcW w:w="380"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EoS Devices</w:t>
            </w:r>
          </w:p>
        </w:tc>
        <w:tc>
          <w:tcPr>
            <w:tcW w:w="380"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#EOE Devices</w:t>
            </w:r>
          </w:p>
        </w:tc>
        <w:tc>
          <w:tcPr>
            <w:tcW w:w="380"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EoCSR Devices</w:t>
            </w:r>
          </w:p>
        </w:tc>
        <w:tc>
          <w:tcPr>
            <w:tcW w:w="380"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LDoS Devices</w:t>
            </w:r>
          </w:p>
        </w:tc>
        <w:tc>
          <w:tcPr>
            <w:tcW w:w="417" w:type="pct"/>
            <w:tcBorders>
              <w:top w:val="single" w:sz="4" w:space="0" w:color="auto"/>
              <w:left w:val="nil"/>
              <w:bottom w:val="single" w:sz="4" w:space="0" w:color="auto"/>
              <w:right w:val="nil"/>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Maint. Releases</w:t>
            </w:r>
          </w:p>
        </w:tc>
        <w:tc>
          <w:tcPr>
            <w:tcW w:w="491" w:type="pct"/>
            <w:tcBorders>
              <w:top w:val="single" w:sz="4" w:space="0" w:color="auto"/>
              <w:left w:val="nil"/>
              <w:bottom w:val="single" w:sz="4" w:space="0" w:color="auto"/>
              <w:right w:val="single" w:sz="4" w:space="0" w:color="auto"/>
            </w:tcBorders>
            <w:shd w:val="clear" w:color="9999FF" w:fill="99CCFF"/>
          </w:tcPr>
          <w:p w:rsidR="0098301C" w:rsidRDefault="0098301C">
            <w:pPr>
              <w:jc w:val="center"/>
              <w:rPr>
                <w:rFonts w:ascii="Microsoft Sans Serif" w:hAnsi="Microsoft Sans Serif" w:cs="Microsoft Sans Serif"/>
                <w:b/>
                <w:bCs/>
                <w:sz w:val="18"/>
                <w:szCs w:val="18"/>
              </w:rPr>
            </w:pPr>
            <w:r>
              <w:rPr>
                <w:rFonts w:ascii="Microsoft Sans Serif" w:hAnsi="Microsoft Sans Serif" w:cs="Microsoft Sans Serif"/>
                <w:b/>
                <w:bCs/>
                <w:sz w:val="18"/>
                <w:szCs w:val="18"/>
              </w:rPr>
              <w:t># SW Exceptions</w:t>
            </w:r>
          </w:p>
        </w:tc>
      </w:tr>
      <w:tr w:rsidR="0098301C">
        <w:trPr>
          <w:gridAfter w:val="1"/>
          <w:divId w:val="10377354"/>
          <w:wAfter w:w="639" w:type="pct"/>
          <w:trHeight w:val="285"/>
        </w:trPr>
        <w:tc>
          <w:tcPr>
            <w:tcW w:w="1049" w:type="pct"/>
            <w:tcBorders>
              <w:top w:val="nil"/>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CATOS</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11</w:t>
            </w:r>
          </w:p>
        </w:tc>
        <w:tc>
          <w:tcPr>
            <w:tcW w:w="50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4</w:t>
            </w:r>
          </w:p>
        </w:tc>
        <w:tc>
          <w:tcPr>
            <w:tcW w:w="380"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4</w:t>
            </w:r>
          </w:p>
        </w:tc>
        <w:tc>
          <w:tcPr>
            <w:tcW w:w="380"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4</w:t>
            </w:r>
          </w:p>
        </w:tc>
        <w:tc>
          <w:tcPr>
            <w:tcW w:w="380"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4</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0</w:t>
            </w:r>
          </w:p>
        </w:tc>
        <w:tc>
          <w:tcPr>
            <w:tcW w:w="41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4</w:t>
            </w:r>
          </w:p>
        </w:tc>
        <w:tc>
          <w:tcPr>
            <w:tcW w:w="491"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6</w:t>
            </w:r>
          </w:p>
        </w:tc>
      </w:tr>
      <w:tr w:rsidR="0098301C">
        <w:trPr>
          <w:gridAfter w:val="1"/>
          <w:divId w:val="10377354"/>
          <w:wAfter w:w="639" w:type="pct"/>
          <w:trHeight w:val="255"/>
        </w:trPr>
        <w:tc>
          <w:tcPr>
            <w:tcW w:w="10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6.3</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505"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w:t>
            </w:r>
          </w:p>
        </w:tc>
        <w:tc>
          <w:tcPr>
            <w:tcW w:w="380"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1</w:t>
            </w:r>
          </w:p>
        </w:tc>
        <w:tc>
          <w:tcPr>
            <w:tcW w:w="380"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w:t>
            </w:r>
          </w:p>
        </w:tc>
        <w:tc>
          <w:tcPr>
            <w:tcW w:w="380"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1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491"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w:t>
            </w:r>
          </w:p>
        </w:tc>
      </w:tr>
      <w:tr w:rsidR="0098301C">
        <w:trPr>
          <w:gridAfter w:val="1"/>
          <w:divId w:val="10377354"/>
          <w:wAfter w:w="639" w:type="pct"/>
          <w:trHeight w:val="255"/>
        </w:trPr>
        <w:tc>
          <w:tcPr>
            <w:tcW w:w="10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7.4</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6</w:t>
            </w:r>
          </w:p>
        </w:tc>
        <w:tc>
          <w:tcPr>
            <w:tcW w:w="505"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1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491"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w:t>
            </w:r>
          </w:p>
        </w:tc>
      </w:tr>
      <w:tr w:rsidR="0098301C">
        <w:trPr>
          <w:gridAfter w:val="1"/>
          <w:divId w:val="10377354"/>
          <w:wAfter w:w="639" w:type="pct"/>
          <w:trHeight w:val="255"/>
        </w:trPr>
        <w:tc>
          <w:tcPr>
            <w:tcW w:w="10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7.6</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w:t>
            </w:r>
          </w:p>
        </w:tc>
        <w:tc>
          <w:tcPr>
            <w:tcW w:w="505"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3</w:t>
            </w:r>
          </w:p>
        </w:tc>
        <w:tc>
          <w:tcPr>
            <w:tcW w:w="380"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3</w:t>
            </w:r>
          </w:p>
        </w:tc>
        <w:tc>
          <w:tcPr>
            <w:tcW w:w="380"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3</w:t>
            </w:r>
          </w:p>
        </w:tc>
        <w:tc>
          <w:tcPr>
            <w:tcW w:w="380"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3</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1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w:t>
            </w:r>
          </w:p>
        </w:tc>
        <w:tc>
          <w:tcPr>
            <w:tcW w:w="491"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w:t>
            </w:r>
          </w:p>
        </w:tc>
      </w:tr>
      <w:tr w:rsidR="0098301C">
        <w:trPr>
          <w:gridAfter w:val="1"/>
          <w:divId w:val="10377354"/>
          <w:wAfter w:w="639" w:type="pct"/>
          <w:trHeight w:val="285"/>
        </w:trPr>
        <w:tc>
          <w:tcPr>
            <w:tcW w:w="1049"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IOS</w:t>
            </w:r>
          </w:p>
        </w:tc>
        <w:tc>
          <w:tcPr>
            <w:tcW w:w="378"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447</w:t>
            </w:r>
          </w:p>
        </w:tc>
        <w:tc>
          <w:tcPr>
            <w:tcW w:w="50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147</w:t>
            </w:r>
          </w:p>
        </w:tc>
        <w:tc>
          <w:tcPr>
            <w:tcW w:w="380"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124</w:t>
            </w:r>
          </w:p>
        </w:tc>
        <w:tc>
          <w:tcPr>
            <w:tcW w:w="380"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37</w:t>
            </w:r>
          </w:p>
        </w:tc>
        <w:tc>
          <w:tcPr>
            <w:tcW w:w="380"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1</w:t>
            </w:r>
          </w:p>
        </w:tc>
        <w:tc>
          <w:tcPr>
            <w:tcW w:w="380" w:type="pct"/>
            <w:tcBorders>
              <w:top w:val="single" w:sz="4" w:space="0" w:color="auto"/>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b/>
                <w:bCs/>
                <w:sz w:val="18"/>
                <w:szCs w:val="18"/>
              </w:rPr>
            </w:pPr>
            <w:r>
              <w:rPr>
                <w:rFonts w:ascii="Arial" w:hAnsi="Arial" w:cs="Arial"/>
                <w:b/>
                <w:bCs/>
                <w:sz w:val="18"/>
                <w:szCs w:val="18"/>
              </w:rPr>
              <w:t>1</w:t>
            </w:r>
          </w:p>
        </w:tc>
        <w:tc>
          <w:tcPr>
            <w:tcW w:w="417"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78</w:t>
            </w:r>
          </w:p>
        </w:tc>
        <w:tc>
          <w:tcPr>
            <w:tcW w:w="491"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181</w:t>
            </w:r>
          </w:p>
        </w:tc>
      </w:tr>
      <w:tr w:rsidR="0098301C">
        <w:trPr>
          <w:gridAfter w:val="1"/>
          <w:divId w:val="10377354"/>
          <w:wAfter w:w="639" w:type="pct"/>
          <w:trHeight w:val="255"/>
        </w:trPr>
        <w:tc>
          <w:tcPr>
            <w:tcW w:w="10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1.3</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w:t>
            </w:r>
          </w:p>
        </w:tc>
        <w:tc>
          <w:tcPr>
            <w:tcW w:w="505"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2</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1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w:t>
            </w:r>
          </w:p>
        </w:tc>
        <w:tc>
          <w:tcPr>
            <w:tcW w:w="491"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r>
      <w:tr w:rsidR="0098301C">
        <w:trPr>
          <w:gridAfter w:val="1"/>
          <w:divId w:val="10377354"/>
          <w:wAfter w:w="639" w:type="pct"/>
          <w:trHeight w:val="255"/>
        </w:trPr>
        <w:tc>
          <w:tcPr>
            <w:tcW w:w="10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12.1</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62</w:t>
            </w:r>
          </w:p>
        </w:tc>
        <w:tc>
          <w:tcPr>
            <w:tcW w:w="505"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61</w:t>
            </w:r>
          </w:p>
        </w:tc>
        <w:tc>
          <w:tcPr>
            <w:tcW w:w="380"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61</w:t>
            </w:r>
          </w:p>
        </w:tc>
        <w:tc>
          <w:tcPr>
            <w:tcW w:w="380"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1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9</w:t>
            </w:r>
          </w:p>
        </w:tc>
        <w:tc>
          <w:tcPr>
            <w:tcW w:w="491"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17</w:t>
            </w:r>
          </w:p>
        </w:tc>
      </w:tr>
      <w:tr w:rsidR="0098301C">
        <w:trPr>
          <w:gridAfter w:val="1"/>
          <w:divId w:val="10377354"/>
          <w:wAfter w:w="639" w:type="pct"/>
          <w:trHeight w:val="255"/>
        </w:trPr>
        <w:tc>
          <w:tcPr>
            <w:tcW w:w="10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12.2</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220</w:t>
            </w:r>
          </w:p>
        </w:tc>
        <w:tc>
          <w:tcPr>
            <w:tcW w:w="505"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51</w:t>
            </w:r>
          </w:p>
        </w:tc>
        <w:tc>
          <w:tcPr>
            <w:tcW w:w="380"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30</w:t>
            </w:r>
          </w:p>
        </w:tc>
        <w:tc>
          <w:tcPr>
            <w:tcW w:w="380"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26</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1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26</w:t>
            </w:r>
          </w:p>
        </w:tc>
        <w:tc>
          <w:tcPr>
            <w:tcW w:w="491"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50</w:t>
            </w:r>
          </w:p>
        </w:tc>
      </w:tr>
      <w:tr w:rsidR="0098301C">
        <w:trPr>
          <w:gridAfter w:val="1"/>
          <w:divId w:val="10377354"/>
          <w:wAfter w:w="639" w:type="pct"/>
          <w:trHeight w:val="255"/>
        </w:trPr>
        <w:tc>
          <w:tcPr>
            <w:tcW w:w="10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12.3</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46</w:t>
            </w:r>
          </w:p>
        </w:tc>
        <w:tc>
          <w:tcPr>
            <w:tcW w:w="505"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24</w:t>
            </w:r>
          </w:p>
        </w:tc>
        <w:tc>
          <w:tcPr>
            <w:tcW w:w="380"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24</w:t>
            </w:r>
          </w:p>
        </w:tc>
        <w:tc>
          <w:tcPr>
            <w:tcW w:w="380"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w:t>
            </w:r>
          </w:p>
        </w:tc>
        <w:tc>
          <w:tcPr>
            <w:tcW w:w="380" w:type="pct"/>
            <w:tcBorders>
              <w:top w:val="nil"/>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sz w:val="18"/>
                <w:szCs w:val="18"/>
              </w:rPr>
            </w:pPr>
            <w:r>
              <w:rPr>
                <w:rFonts w:ascii="Arial" w:hAnsi="Arial" w:cs="Arial"/>
                <w:sz w:val="18"/>
                <w:szCs w:val="18"/>
              </w:rPr>
              <w:t>1</w:t>
            </w:r>
          </w:p>
        </w:tc>
        <w:tc>
          <w:tcPr>
            <w:tcW w:w="380" w:type="pct"/>
            <w:tcBorders>
              <w:top w:val="nil"/>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sz w:val="18"/>
                <w:szCs w:val="18"/>
              </w:rPr>
            </w:pPr>
            <w:r>
              <w:rPr>
                <w:rFonts w:ascii="Arial" w:hAnsi="Arial" w:cs="Arial"/>
                <w:sz w:val="18"/>
                <w:szCs w:val="18"/>
              </w:rPr>
              <w:t>1</w:t>
            </w:r>
          </w:p>
        </w:tc>
        <w:tc>
          <w:tcPr>
            <w:tcW w:w="41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10</w:t>
            </w:r>
          </w:p>
        </w:tc>
        <w:tc>
          <w:tcPr>
            <w:tcW w:w="491"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51</w:t>
            </w:r>
          </w:p>
        </w:tc>
      </w:tr>
      <w:tr w:rsidR="0098301C">
        <w:trPr>
          <w:gridAfter w:val="1"/>
          <w:divId w:val="10377354"/>
          <w:wAfter w:w="639" w:type="pct"/>
          <w:trHeight w:val="255"/>
        </w:trPr>
        <w:tc>
          <w:tcPr>
            <w:tcW w:w="1049" w:type="pct"/>
            <w:tcBorders>
              <w:top w:val="nil"/>
              <w:left w:val="single" w:sz="4" w:space="0" w:color="C0C0C0"/>
              <w:bottom w:val="single" w:sz="4" w:space="0" w:color="C0C0C0"/>
              <w:right w:val="single" w:sz="4" w:space="0" w:color="C0C0C0"/>
            </w:tcBorders>
            <w:shd w:val="clear" w:color="auto" w:fill="auto"/>
            <w:tcMar>
              <w:top w:w="0" w:type="dxa"/>
              <w:left w:w="360" w:type="dxa"/>
              <w:bottom w:w="0" w:type="dxa"/>
              <w:right w:w="0" w:type="dxa"/>
            </w:tcMar>
          </w:tcPr>
          <w:p w:rsidR="0098301C" w:rsidRDefault="0098301C" w:rsidP="00A034D9">
            <w:pPr>
              <w:ind w:firstLineChars="200" w:firstLine="360"/>
              <w:rPr>
                <w:rFonts w:ascii="Microsoft Sans Serif" w:hAnsi="Microsoft Sans Serif" w:cs="Microsoft Sans Serif"/>
                <w:sz w:val="18"/>
                <w:szCs w:val="18"/>
              </w:rPr>
            </w:pPr>
            <w:r>
              <w:rPr>
                <w:rFonts w:ascii="Microsoft Sans Serif" w:hAnsi="Microsoft Sans Serif" w:cs="Microsoft Sans Serif"/>
                <w:sz w:val="18"/>
                <w:szCs w:val="18"/>
              </w:rPr>
              <w:t>12.4</w:t>
            </w:r>
          </w:p>
        </w:tc>
        <w:tc>
          <w:tcPr>
            <w:tcW w:w="378"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117</w:t>
            </w:r>
          </w:p>
        </w:tc>
        <w:tc>
          <w:tcPr>
            <w:tcW w:w="505"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9</w:t>
            </w:r>
          </w:p>
        </w:tc>
        <w:tc>
          <w:tcPr>
            <w:tcW w:w="380" w:type="pct"/>
            <w:tcBorders>
              <w:top w:val="nil"/>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sz w:val="18"/>
                <w:szCs w:val="18"/>
              </w:rPr>
            </w:pPr>
            <w:r>
              <w:rPr>
                <w:rFonts w:ascii="Arial" w:hAnsi="Arial" w:cs="Arial"/>
                <w:sz w:val="18"/>
                <w:szCs w:val="18"/>
              </w:rPr>
              <w:t>9</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380"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0</w:t>
            </w:r>
          </w:p>
        </w:tc>
        <w:tc>
          <w:tcPr>
            <w:tcW w:w="417"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32</w:t>
            </w:r>
          </w:p>
        </w:tc>
        <w:tc>
          <w:tcPr>
            <w:tcW w:w="491" w:type="pct"/>
            <w:tcBorders>
              <w:top w:val="nil"/>
              <w:left w:val="nil"/>
              <w:bottom w:val="single" w:sz="4" w:space="0" w:color="C0C0C0"/>
              <w:right w:val="single" w:sz="4" w:space="0" w:color="C0C0C0"/>
            </w:tcBorders>
            <w:shd w:val="clear" w:color="auto" w:fill="auto"/>
          </w:tcPr>
          <w:p w:rsidR="0098301C" w:rsidRDefault="0098301C">
            <w:pPr>
              <w:jc w:val="right"/>
              <w:rPr>
                <w:rFonts w:ascii="Arial" w:hAnsi="Arial" w:cs="Arial"/>
                <w:sz w:val="18"/>
                <w:szCs w:val="18"/>
              </w:rPr>
            </w:pPr>
            <w:r>
              <w:rPr>
                <w:rFonts w:ascii="Arial" w:hAnsi="Arial" w:cs="Arial"/>
                <w:sz w:val="18"/>
                <w:szCs w:val="18"/>
              </w:rPr>
              <w:t>63</w:t>
            </w:r>
          </w:p>
        </w:tc>
      </w:tr>
      <w:tr w:rsidR="0098301C">
        <w:trPr>
          <w:gridAfter w:val="1"/>
          <w:divId w:val="10377354"/>
          <w:wAfter w:w="639" w:type="pct"/>
          <w:trHeight w:val="285"/>
        </w:trPr>
        <w:tc>
          <w:tcPr>
            <w:tcW w:w="1049" w:type="pct"/>
            <w:tcBorders>
              <w:top w:val="single" w:sz="4" w:space="0" w:color="auto"/>
              <w:left w:val="single" w:sz="4" w:space="0" w:color="C0C0C0"/>
              <w:bottom w:val="single" w:sz="4" w:space="0" w:color="C0C0C0"/>
              <w:right w:val="single" w:sz="4" w:space="0" w:color="C0C0C0"/>
            </w:tcBorders>
            <w:shd w:val="clear" w:color="auto" w:fill="auto"/>
            <w:tcMar>
              <w:top w:w="0" w:type="dxa"/>
              <w:left w:w="180" w:type="dxa"/>
              <w:bottom w:w="0" w:type="dxa"/>
              <w:right w:w="0" w:type="dxa"/>
            </w:tcMar>
          </w:tcPr>
          <w:p w:rsidR="0098301C" w:rsidRDefault="0098301C" w:rsidP="00A034D9">
            <w:pPr>
              <w:ind w:firstLineChars="100" w:firstLine="181"/>
              <w:rPr>
                <w:rFonts w:ascii="Microsoft Sans Serif" w:hAnsi="Microsoft Sans Serif" w:cs="Microsoft Sans Serif"/>
                <w:b/>
                <w:bCs/>
                <w:sz w:val="18"/>
                <w:szCs w:val="18"/>
              </w:rPr>
            </w:pPr>
            <w:r>
              <w:rPr>
                <w:rFonts w:ascii="Microsoft Sans Serif" w:hAnsi="Microsoft Sans Serif" w:cs="Microsoft Sans Serif"/>
                <w:b/>
                <w:bCs/>
                <w:sz w:val="18"/>
                <w:szCs w:val="18"/>
              </w:rPr>
              <w:t>Total</w:t>
            </w:r>
          </w:p>
        </w:tc>
        <w:tc>
          <w:tcPr>
            <w:tcW w:w="378"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458</w:t>
            </w:r>
          </w:p>
        </w:tc>
        <w:tc>
          <w:tcPr>
            <w:tcW w:w="505"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151</w:t>
            </w:r>
          </w:p>
        </w:tc>
        <w:tc>
          <w:tcPr>
            <w:tcW w:w="380" w:type="pct"/>
            <w:tcBorders>
              <w:top w:val="single" w:sz="4" w:space="0" w:color="auto"/>
              <w:left w:val="single" w:sz="4" w:space="0" w:color="C0C0C0"/>
              <w:bottom w:val="single" w:sz="4" w:space="0" w:color="C0C0C0"/>
              <w:right w:val="single" w:sz="4" w:space="0" w:color="C0C0C0"/>
            </w:tcBorders>
            <w:shd w:val="clear" w:color="auto" w:fill="FFFF99"/>
          </w:tcPr>
          <w:p w:rsidR="0098301C" w:rsidRDefault="0098301C">
            <w:pPr>
              <w:jc w:val="right"/>
              <w:rPr>
                <w:rFonts w:ascii="Arial" w:hAnsi="Arial" w:cs="Arial"/>
                <w:b/>
                <w:bCs/>
                <w:sz w:val="18"/>
                <w:szCs w:val="18"/>
              </w:rPr>
            </w:pPr>
            <w:r>
              <w:rPr>
                <w:rFonts w:ascii="Arial" w:hAnsi="Arial" w:cs="Arial"/>
                <w:b/>
                <w:bCs/>
                <w:sz w:val="18"/>
                <w:szCs w:val="18"/>
              </w:rPr>
              <w:t>128</w:t>
            </w:r>
          </w:p>
        </w:tc>
        <w:tc>
          <w:tcPr>
            <w:tcW w:w="380"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41</w:t>
            </w:r>
          </w:p>
        </w:tc>
        <w:tc>
          <w:tcPr>
            <w:tcW w:w="380" w:type="pct"/>
            <w:tcBorders>
              <w:top w:val="single" w:sz="4" w:space="0" w:color="auto"/>
              <w:left w:val="single" w:sz="4" w:space="0" w:color="C0C0C0"/>
              <w:bottom w:val="single" w:sz="4" w:space="0" w:color="C0C0C0"/>
              <w:right w:val="single" w:sz="4" w:space="0" w:color="C0C0C0"/>
            </w:tcBorders>
            <w:shd w:val="clear" w:color="auto" w:fill="FFCC99"/>
          </w:tcPr>
          <w:p w:rsidR="0098301C" w:rsidRDefault="0098301C">
            <w:pPr>
              <w:jc w:val="right"/>
              <w:rPr>
                <w:rFonts w:ascii="Arial" w:hAnsi="Arial" w:cs="Arial"/>
                <w:b/>
                <w:bCs/>
                <w:sz w:val="18"/>
                <w:szCs w:val="18"/>
              </w:rPr>
            </w:pPr>
            <w:r>
              <w:rPr>
                <w:rFonts w:ascii="Arial" w:hAnsi="Arial" w:cs="Arial"/>
                <w:b/>
                <w:bCs/>
                <w:sz w:val="18"/>
                <w:szCs w:val="18"/>
              </w:rPr>
              <w:t>5</w:t>
            </w:r>
          </w:p>
        </w:tc>
        <w:tc>
          <w:tcPr>
            <w:tcW w:w="380" w:type="pct"/>
            <w:tcBorders>
              <w:top w:val="single" w:sz="4" w:space="0" w:color="auto"/>
              <w:left w:val="single" w:sz="4" w:space="0" w:color="C0C0C0"/>
              <w:bottom w:val="single" w:sz="4" w:space="0" w:color="C0C0C0"/>
              <w:right w:val="single" w:sz="4" w:space="0" w:color="C0C0C0"/>
            </w:tcBorders>
            <w:shd w:val="clear" w:color="auto" w:fill="FF8080"/>
          </w:tcPr>
          <w:p w:rsidR="0098301C" w:rsidRDefault="0098301C">
            <w:pPr>
              <w:jc w:val="right"/>
              <w:rPr>
                <w:rFonts w:ascii="Arial" w:hAnsi="Arial" w:cs="Arial"/>
                <w:b/>
                <w:bCs/>
                <w:sz w:val="18"/>
                <w:szCs w:val="18"/>
              </w:rPr>
            </w:pPr>
            <w:r>
              <w:rPr>
                <w:rFonts w:ascii="Arial" w:hAnsi="Arial" w:cs="Arial"/>
                <w:b/>
                <w:bCs/>
                <w:sz w:val="18"/>
                <w:szCs w:val="18"/>
              </w:rPr>
              <w:t>1</w:t>
            </w:r>
          </w:p>
        </w:tc>
        <w:tc>
          <w:tcPr>
            <w:tcW w:w="417"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82</w:t>
            </w:r>
          </w:p>
        </w:tc>
        <w:tc>
          <w:tcPr>
            <w:tcW w:w="491" w:type="pct"/>
            <w:tcBorders>
              <w:top w:val="single" w:sz="4" w:space="0" w:color="auto"/>
              <w:left w:val="nil"/>
              <w:bottom w:val="single" w:sz="4" w:space="0" w:color="C0C0C0"/>
              <w:right w:val="single" w:sz="4" w:space="0" w:color="C0C0C0"/>
            </w:tcBorders>
            <w:shd w:val="clear" w:color="auto" w:fill="auto"/>
          </w:tcPr>
          <w:p w:rsidR="0098301C" w:rsidRDefault="0098301C">
            <w:pPr>
              <w:jc w:val="right"/>
              <w:rPr>
                <w:rFonts w:ascii="Arial" w:hAnsi="Arial" w:cs="Arial"/>
                <w:b/>
                <w:bCs/>
                <w:sz w:val="18"/>
                <w:szCs w:val="18"/>
              </w:rPr>
            </w:pPr>
            <w:r>
              <w:rPr>
                <w:rFonts w:ascii="Arial" w:hAnsi="Arial" w:cs="Arial"/>
                <w:b/>
                <w:bCs/>
                <w:sz w:val="18"/>
                <w:szCs w:val="18"/>
              </w:rPr>
              <w:t>187</w:t>
            </w:r>
          </w:p>
        </w:tc>
      </w:tr>
      <w:tr w:rsidR="0098301C">
        <w:trPr>
          <w:divId w:val="10377354"/>
          <w:trHeight w:val="255"/>
        </w:trPr>
        <w:tc>
          <w:tcPr>
            <w:tcW w:w="4997" w:type="pct"/>
            <w:gridSpan w:val="10"/>
            <w:tcBorders>
              <w:top w:val="nil"/>
              <w:left w:val="nil"/>
              <w:bottom w:val="nil"/>
              <w:right w:val="nil"/>
            </w:tcBorders>
            <w:shd w:val="clear" w:color="auto" w:fill="auto"/>
            <w:noWrap/>
            <w:vAlign w:val="bottom"/>
          </w:tcPr>
          <w:p w:rsidR="0098301C" w:rsidRPr="0098301C" w:rsidRDefault="00A55E6A">
            <w:pPr>
              <w:rPr>
                <w:rFonts w:ascii="Arial" w:hAnsi="Arial" w:cs="Arial"/>
                <w:sz w:val="20"/>
                <w:szCs w:val="20"/>
              </w:rPr>
            </w:pPr>
            <w:r>
              <w:rPr>
                <w:rFonts w:ascii="Arial" w:hAnsi="Arial" w:cs="Arial"/>
                <w:noProof/>
                <w:sz w:val="20"/>
                <w:szCs w:val="20"/>
              </w:rPr>
              <w:drawing>
                <wp:inline distT="0" distB="0" distL="0" distR="0">
                  <wp:extent cx="4581525" cy="31813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cstate="print"/>
                          <a:srcRect/>
                          <a:stretch>
                            <a:fillRect/>
                          </a:stretch>
                        </pic:blipFill>
                        <pic:spPr bwMode="auto">
                          <a:xfrm>
                            <a:off x="0" y="0"/>
                            <a:ext cx="4581525" cy="3181350"/>
                          </a:xfrm>
                          <a:prstGeom prst="rect">
                            <a:avLst/>
                          </a:prstGeom>
                          <a:noFill/>
                          <a:ln w="9525">
                            <a:noFill/>
                            <a:miter lim="800000"/>
                            <a:headEnd/>
                            <a:tailEnd/>
                          </a:ln>
                        </pic:spPr>
                      </pic:pic>
                    </a:graphicData>
                  </a:graphic>
                </wp:inline>
              </w:drawing>
            </w:r>
          </w:p>
        </w:tc>
      </w:tr>
    </w:tbl>
    <w:p w:rsidR="000B02CB" w:rsidRPr="0098301C" w:rsidRDefault="00A55E6A" w:rsidP="00B0360A">
      <w:pPr>
        <w:ind w:right="29"/>
        <w:divId w:val="10377354"/>
      </w:pPr>
      <w:r>
        <w:rPr>
          <w:noProof/>
        </w:rPr>
        <w:lastRenderedPageBreak/>
        <w:drawing>
          <wp:inline distT="0" distB="0" distL="0" distR="0">
            <wp:extent cx="4581525" cy="31813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5" cstate="print"/>
                    <a:srcRect/>
                    <a:stretch>
                      <a:fillRect/>
                    </a:stretch>
                  </pic:blipFill>
                  <pic:spPr bwMode="auto">
                    <a:xfrm>
                      <a:off x="0" y="0"/>
                      <a:ext cx="4581525" cy="3181350"/>
                    </a:xfrm>
                    <a:prstGeom prst="rect">
                      <a:avLst/>
                    </a:prstGeom>
                    <a:noFill/>
                    <a:ln w="9525">
                      <a:noFill/>
                      <a:miter lim="800000"/>
                      <a:headEnd/>
                      <a:tailEnd/>
                    </a:ln>
                  </pic:spPr>
                </pic:pic>
              </a:graphicData>
            </a:graphic>
          </wp:inline>
        </w:drawing>
      </w:r>
    </w:p>
    <w:p w:rsidR="00DA48F3" w:rsidRPr="0098301C" w:rsidRDefault="00A55E6A" w:rsidP="00B0360A">
      <w:pPr>
        <w:ind w:right="29"/>
        <w:divId w:val="10377354"/>
      </w:pPr>
      <w:r>
        <w:rPr>
          <w:noProof/>
        </w:rPr>
        <w:drawing>
          <wp:inline distT="0" distB="0" distL="0" distR="0">
            <wp:extent cx="4581525" cy="31813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cstate="print"/>
                    <a:srcRect/>
                    <a:stretch>
                      <a:fillRect/>
                    </a:stretch>
                  </pic:blipFill>
                  <pic:spPr bwMode="auto">
                    <a:xfrm>
                      <a:off x="0" y="0"/>
                      <a:ext cx="4581525" cy="3181350"/>
                    </a:xfrm>
                    <a:prstGeom prst="rect">
                      <a:avLst/>
                    </a:prstGeom>
                    <a:noFill/>
                    <a:ln w="9525">
                      <a:noFill/>
                      <a:miter lim="800000"/>
                      <a:headEnd/>
                      <a:tailEnd/>
                    </a:ln>
                  </pic:spPr>
                </pic:pic>
              </a:graphicData>
            </a:graphic>
          </wp:inline>
        </w:drawing>
      </w:r>
    </w:p>
    <w:p w:rsidR="00DA48F3" w:rsidRPr="0098301C" w:rsidRDefault="00A55E6A" w:rsidP="00B0360A">
      <w:pPr>
        <w:ind w:right="29"/>
        <w:divId w:val="10377354"/>
      </w:pPr>
      <w:r>
        <w:rPr>
          <w:noProof/>
        </w:rPr>
        <w:lastRenderedPageBreak/>
        <w:drawing>
          <wp:inline distT="0" distB="0" distL="0" distR="0">
            <wp:extent cx="4581525" cy="31813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cstate="print"/>
                    <a:srcRect/>
                    <a:stretch>
                      <a:fillRect/>
                    </a:stretch>
                  </pic:blipFill>
                  <pic:spPr bwMode="auto">
                    <a:xfrm>
                      <a:off x="0" y="0"/>
                      <a:ext cx="4581525" cy="3181350"/>
                    </a:xfrm>
                    <a:prstGeom prst="rect">
                      <a:avLst/>
                    </a:prstGeom>
                    <a:noFill/>
                    <a:ln w="9525">
                      <a:noFill/>
                      <a:miter lim="800000"/>
                      <a:headEnd/>
                      <a:tailEnd/>
                    </a:ln>
                  </pic:spPr>
                </pic:pic>
              </a:graphicData>
            </a:graphic>
          </wp:inline>
        </w:drawing>
      </w:r>
    </w:p>
    <w:p w:rsidR="00072198" w:rsidRDefault="00072198" w:rsidP="00B0360A">
      <w:pPr>
        <w:ind w:right="29"/>
        <w:divId w:val="10377354"/>
        <w:rPr>
          <w:lang w:bidi="he-IL"/>
        </w:rPr>
      </w:pPr>
    </w:p>
    <w:sectPr w:rsidR="00072198" w:rsidSect="00B0360A">
      <w:headerReference w:type="default" r:id="rId38"/>
      <w:footerReference w:type="first" r:id="rId39"/>
      <w:pgSz w:w="11909" w:h="16834" w:code="9"/>
      <w:pgMar w:top="1728" w:right="1440" w:bottom="172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645" w:rsidRDefault="00B30645">
      <w:r>
        <w:separator/>
      </w:r>
    </w:p>
  </w:endnote>
  <w:endnote w:type="continuationSeparator" w:id="0">
    <w:p w:rsidR="00B30645" w:rsidRDefault="00B306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 w:name="Microsoft Sans Serif">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F5D" w:rsidRDefault="004D6FDF">
    <w:pPr>
      <w:pStyle w:val="Footer"/>
      <w:framePr w:wrap="around" w:vAnchor="text" w:hAnchor="margin" w:xAlign="center" w:y="1"/>
      <w:rPr>
        <w:rStyle w:val="PageNumber"/>
      </w:rPr>
    </w:pPr>
    <w:r>
      <w:rPr>
        <w:rStyle w:val="PageNumber"/>
      </w:rPr>
      <w:fldChar w:fldCharType="begin"/>
    </w:r>
    <w:r w:rsidR="00935F5D">
      <w:rPr>
        <w:rStyle w:val="PageNumber"/>
      </w:rPr>
      <w:instrText xml:space="preserve">PAGE  </w:instrText>
    </w:r>
    <w:r>
      <w:rPr>
        <w:rStyle w:val="PageNumber"/>
      </w:rPr>
      <w:fldChar w:fldCharType="separate"/>
    </w:r>
    <w:r w:rsidR="00935F5D">
      <w:rPr>
        <w:rStyle w:val="PageNumber"/>
        <w:noProof/>
      </w:rPr>
      <w:t>4</w:t>
    </w:r>
    <w:r>
      <w:rPr>
        <w:rStyle w:val="PageNumber"/>
      </w:rPr>
      <w:fldChar w:fldCharType="end"/>
    </w:r>
  </w:p>
  <w:p w:rsidR="00935F5D" w:rsidRDefault="00935F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041"/>
      <w:gridCol w:w="3041"/>
      <w:gridCol w:w="3042"/>
    </w:tblGrid>
    <w:tr w:rsidR="00935F5D">
      <w:trPr>
        <w:trHeight w:val="771"/>
      </w:trPr>
      <w:tc>
        <w:tcPr>
          <w:tcW w:w="3041" w:type="dxa"/>
          <w:vAlign w:val="center"/>
        </w:tcPr>
        <w:p w:rsidR="00935F5D" w:rsidRDefault="00935F5D" w:rsidP="00CA448D">
          <w:pPr>
            <w:pStyle w:val="Footer"/>
            <w:jc w:val="left"/>
            <w:rPr>
              <w:sz w:val="18"/>
              <w:szCs w:val="18"/>
            </w:rPr>
          </w:pPr>
          <w:r>
            <w:rPr>
              <w:sz w:val="18"/>
              <w:szCs w:val="18"/>
            </w:rPr>
            <w:t xml:space="preserve">Netformx Network Discovery </w:t>
          </w:r>
        </w:p>
        <w:p w:rsidR="00935F5D" w:rsidRDefault="00935F5D" w:rsidP="00CA448D">
          <w:pPr>
            <w:pStyle w:val="Footer"/>
            <w:jc w:val="left"/>
            <w:rPr>
              <w:sz w:val="18"/>
              <w:szCs w:val="18"/>
            </w:rPr>
          </w:pPr>
          <w:r>
            <w:rPr>
              <w:sz w:val="18"/>
              <w:szCs w:val="18"/>
            </w:rPr>
            <w:t>Executive Summary Report</w:t>
          </w:r>
        </w:p>
      </w:tc>
      <w:tc>
        <w:tcPr>
          <w:tcW w:w="3041" w:type="dxa"/>
          <w:vAlign w:val="center"/>
        </w:tcPr>
        <w:p w:rsidR="00935F5D" w:rsidRDefault="00935F5D" w:rsidP="00CA448D">
          <w:pPr>
            <w:pStyle w:val="Footer"/>
            <w:jc w:val="center"/>
            <w:rPr>
              <w:sz w:val="18"/>
              <w:szCs w:val="18"/>
            </w:rPr>
          </w:pPr>
          <w:r w:rsidRPr="00F1083A">
            <w:rPr>
              <w:sz w:val="18"/>
              <w:szCs w:val="18"/>
            </w:rPr>
            <w:t xml:space="preserve">Page </w:t>
          </w:r>
          <w:r w:rsidR="004D6FDF" w:rsidRPr="00F1083A">
            <w:rPr>
              <w:sz w:val="18"/>
              <w:szCs w:val="18"/>
            </w:rPr>
            <w:fldChar w:fldCharType="begin"/>
          </w:r>
          <w:r w:rsidRPr="00F1083A">
            <w:rPr>
              <w:sz w:val="18"/>
              <w:szCs w:val="18"/>
            </w:rPr>
            <w:instrText xml:space="preserve"> PAGE </w:instrText>
          </w:r>
          <w:r w:rsidR="004D6FDF" w:rsidRPr="00F1083A">
            <w:rPr>
              <w:sz w:val="18"/>
              <w:szCs w:val="18"/>
            </w:rPr>
            <w:fldChar w:fldCharType="separate"/>
          </w:r>
          <w:r w:rsidR="00F227AF">
            <w:rPr>
              <w:noProof/>
              <w:sz w:val="18"/>
              <w:szCs w:val="18"/>
            </w:rPr>
            <w:t>25</w:t>
          </w:r>
          <w:r w:rsidR="004D6FDF" w:rsidRPr="00F1083A">
            <w:rPr>
              <w:sz w:val="18"/>
              <w:szCs w:val="18"/>
            </w:rPr>
            <w:fldChar w:fldCharType="end"/>
          </w:r>
          <w:r w:rsidRPr="00F1083A">
            <w:rPr>
              <w:sz w:val="18"/>
              <w:szCs w:val="18"/>
            </w:rPr>
            <w:t xml:space="preserve"> of </w:t>
          </w:r>
          <w:r w:rsidR="004D6FDF" w:rsidRPr="00F1083A">
            <w:rPr>
              <w:sz w:val="18"/>
              <w:szCs w:val="18"/>
            </w:rPr>
            <w:fldChar w:fldCharType="begin"/>
          </w:r>
          <w:r w:rsidRPr="00F1083A">
            <w:rPr>
              <w:sz w:val="18"/>
              <w:szCs w:val="18"/>
            </w:rPr>
            <w:instrText xml:space="preserve"> NUMPAGES </w:instrText>
          </w:r>
          <w:r w:rsidR="004D6FDF" w:rsidRPr="00F1083A">
            <w:rPr>
              <w:sz w:val="18"/>
              <w:szCs w:val="18"/>
            </w:rPr>
            <w:fldChar w:fldCharType="separate"/>
          </w:r>
          <w:r w:rsidR="00F227AF">
            <w:rPr>
              <w:noProof/>
              <w:sz w:val="18"/>
              <w:szCs w:val="18"/>
            </w:rPr>
            <w:t>25</w:t>
          </w:r>
          <w:r w:rsidR="004D6FDF" w:rsidRPr="00F1083A">
            <w:rPr>
              <w:sz w:val="18"/>
              <w:szCs w:val="18"/>
            </w:rPr>
            <w:fldChar w:fldCharType="end"/>
          </w:r>
        </w:p>
      </w:tc>
      <w:tc>
        <w:tcPr>
          <w:tcW w:w="3042" w:type="dxa"/>
          <w:vAlign w:val="center"/>
        </w:tcPr>
        <w:p w:rsidR="00935F5D" w:rsidRDefault="004D6FDF" w:rsidP="00F1083A">
          <w:pPr>
            <w:pStyle w:val="Footer"/>
            <w:jc w:val="right"/>
            <w:rPr>
              <w:sz w:val="18"/>
              <w:szCs w:val="18"/>
            </w:rPr>
          </w:pPr>
          <w:r>
            <w:rPr>
              <w:sz w:val="18"/>
              <w:szCs w:val="18"/>
            </w:rPr>
            <w:fldChar w:fldCharType="begin"/>
          </w:r>
          <w:r w:rsidR="00935F5D">
            <w:rPr>
              <w:sz w:val="18"/>
              <w:szCs w:val="18"/>
            </w:rPr>
            <w:instrText xml:space="preserve"> CREATEDATE  \@ "dd-MMM-yyyy" </w:instrText>
          </w:r>
          <w:r>
            <w:rPr>
              <w:sz w:val="18"/>
              <w:szCs w:val="18"/>
            </w:rPr>
            <w:fldChar w:fldCharType="separate"/>
          </w:r>
          <w:r w:rsidR="0098301C">
            <w:rPr>
              <w:noProof/>
              <w:sz w:val="18"/>
              <w:szCs w:val="18"/>
            </w:rPr>
            <w:t>18-Jan-2010</w:t>
          </w:r>
          <w:r>
            <w:rPr>
              <w:sz w:val="18"/>
              <w:szCs w:val="18"/>
            </w:rPr>
            <w:fldChar w:fldCharType="end"/>
          </w:r>
        </w:p>
      </w:tc>
    </w:tr>
  </w:tbl>
  <w:p w:rsidR="00935F5D" w:rsidRDefault="00935F5D" w:rsidP="00F1083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F5D" w:rsidRDefault="00935F5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F5D" w:rsidRDefault="00935F5D">
    <w:pPr>
      <w:pStyle w:val="Footer"/>
      <w:rPr>
        <w:color w:val="C0C0C0"/>
        <w:sz w:val="16"/>
      </w:rPr>
    </w:pPr>
    <w:r>
      <w:rPr>
        <w:color w:val="C0C0C0"/>
        <w:sz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645" w:rsidRDefault="00B30645">
      <w:r>
        <w:separator/>
      </w:r>
    </w:p>
  </w:footnote>
  <w:footnote w:type="continuationSeparator" w:id="0">
    <w:p w:rsidR="00B30645" w:rsidRDefault="00B306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F5D" w:rsidRDefault="00935F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F5D" w:rsidRDefault="00935F5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F5D" w:rsidRDefault="00935F5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Classic1"/>
      <w:tblW w:w="9121" w:type="dxa"/>
      <w:tblLook w:val="01E0"/>
    </w:tblPr>
    <w:tblGrid>
      <w:gridCol w:w="2971"/>
      <w:gridCol w:w="4759"/>
      <w:gridCol w:w="1391"/>
    </w:tblGrid>
    <w:tr w:rsidR="00935F5D">
      <w:trPr>
        <w:cnfStyle w:val="100000000000"/>
        <w:trHeight w:val="1147"/>
      </w:trPr>
      <w:tc>
        <w:tcPr>
          <w:cnfStyle w:val="001000000000"/>
          <w:tcW w:w="2971" w:type="dxa"/>
        </w:tcPr>
        <w:p w:rsidR="00935F5D" w:rsidRDefault="00A55E6A" w:rsidP="00582255">
          <w:pPr>
            <w:pStyle w:val="Header"/>
            <w:jc w:val="left"/>
          </w:pPr>
          <w:r>
            <w:rPr>
              <w:noProof/>
              <w:lang w:bidi="ar-SA"/>
            </w:rPr>
            <w:drawing>
              <wp:inline distT="0" distB="0" distL="0" distR="0">
                <wp:extent cx="1600200" cy="561975"/>
                <wp:effectExtent l="19050" t="0" r="0" b="0"/>
                <wp:docPr id="25" name="Picture 25" descr="NFX Tagline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FX Tagline Transparent"/>
                        <pic:cNvPicPr>
                          <a:picLocks noChangeAspect="1" noChangeArrowheads="1"/>
                        </pic:cNvPicPr>
                      </pic:nvPicPr>
                      <pic:blipFill>
                        <a:blip r:embed="rId1"/>
                        <a:srcRect/>
                        <a:stretch>
                          <a:fillRect/>
                        </a:stretch>
                      </pic:blipFill>
                      <pic:spPr bwMode="auto">
                        <a:xfrm>
                          <a:off x="0" y="0"/>
                          <a:ext cx="1600200" cy="561975"/>
                        </a:xfrm>
                        <a:prstGeom prst="rect">
                          <a:avLst/>
                        </a:prstGeom>
                        <a:noFill/>
                        <a:ln w="9525">
                          <a:noFill/>
                          <a:miter lim="800000"/>
                          <a:headEnd/>
                          <a:tailEnd/>
                        </a:ln>
                      </pic:spPr>
                    </pic:pic>
                  </a:graphicData>
                </a:graphic>
              </wp:inline>
            </w:drawing>
          </w:r>
        </w:p>
      </w:tc>
      <w:tc>
        <w:tcPr>
          <w:tcW w:w="4759" w:type="dxa"/>
          <w:vAlign w:val="center"/>
        </w:tcPr>
        <w:p w:rsidR="00935F5D" w:rsidRDefault="00935F5D" w:rsidP="00AE7C9F">
          <w:pPr>
            <w:jc w:val="center"/>
            <w:cnfStyle w:val="100000000000"/>
          </w:pPr>
          <w:r>
            <w:t>Netformx Network Discovery</w:t>
          </w:r>
        </w:p>
        <w:p w:rsidR="00935F5D" w:rsidRDefault="00935F5D" w:rsidP="00AE7C9F">
          <w:pPr>
            <w:jc w:val="center"/>
            <w:cnfStyle w:val="100000000000"/>
          </w:pPr>
          <w:r>
            <w:t>Network Assessment Executive Summary</w:t>
          </w:r>
        </w:p>
      </w:tc>
      <w:tc>
        <w:tcPr>
          <w:cnfStyle w:val="000000001000"/>
          <w:tcW w:w="1391" w:type="dxa"/>
        </w:tcPr>
        <w:p w:rsidR="00935F5D" w:rsidRPr="00F3608C" w:rsidRDefault="00935F5D" w:rsidP="00582255">
          <w:pPr>
            <w:pStyle w:val="Header"/>
            <w:jc w:val="right"/>
            <w:rPr>
              <w:sz w:val="10"/>
              <w:szCs w:val="10"/>
            </w:rPr>
          </w:pPr>
        </w:p>
        <w:p w:rsidR="00935F5D" w:rsidRDefault="00A55E6A" w:rsidP="00582255">
          <w:pPr>
            <w:pStyle w:val="Header"/>
            <w:jc w:val="right"/>
          </w:pPr>
          <w:r>
            <w:rPr>
              <w:noProof/>
              <w:lang w:bidi="ar-SA"/>
            </w:rPr>
            <w:drawing>
              <wp:inline distT="0" distB="0" distL="0" distR="0">
                <wp:extent cx="676275" cy="571500"/>
                <wp:effectExtent l="19050" t="0" r="9525" b="0"/>
                <wp:docPr id="26" name="Picture 26" descr="Compatible2cRGB_95x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ompatible2cRGB_95x80"/>
                        <pic:cNvPicPr>
                          <a:picLocks noChangeAspect="1" noChangeArrowheads="1"/>
                        </pic:cNvPicPr>
                      </pic:nvPicPr>
                      <pic:blipFill>
                        <a:blip r:embed="rId2"/>
                        <a:srcRect/>
                        <a:stretch>
                          <a:fillRect/>
                        </a:stretch>
                      </pic:blipFill>
                      <pic:spPr bwMode="auto">
                        <a:xfrm>
                          <a:off x="0" y="0"/>
                          <a:ext cx="676275" cy="571500"/>
                        </a:xfrm>
                        <a:prstGeom prst="rect">
                          <a:avLst/>
                        </a:prstGeom>
                        <a:noFill/>
                        <a:ln w="9525">
                          <a:noFill/>
                          <a:miter lim="800000"/>
                          <a:headEnd/>
                          <a:tailEnd/>
                        </a:ln>
                      </pic:spPr>
                    </pic:pic>
                  </a:graphicData>
                </a:graphic>
              </wp:inline>
            </w:drawing>
          </w:r>
        </w:p>
      </w:tc>
    </w:tr>
  </w:tbl>
  <w:p w:rsidR="00935F5D" w:rsidRDefault="00935F5D" w:rsidP="00B0360A">
    <w:pPr>
      <w:pStyle w:val="Header"/>
      <w:tabs>
        <w:tab w:val="clear" w:pos="8640"/>
        <w:tab w:val="right" w:pos="7920"/>
      </w:tabs>
      <w:ind w:right="126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1260EBC"/>
    <w:lvl w:ilvl="0">
      <w:start w:val="1"/>
      <w:numFmt w:val="decimal"/>
      <w:lvlText w:val="%1."/>
      <w:lvlJc w:val="left"/>
      <w:pPr>
        <w:tabs>
          <w:tab w:val="num" w:pos="1800"/>
        </w:tabs>
        <w:ind w:left="1800" w:hanging="360"/>
      </w:pPr>
    </w:lvl>
  </w:abstractNum>
  <w:abstractNum w:abstractNumId="1">
    <w:nsid w:val="FFFFFF7D"/>
    <w:multiLevelType w:val="singleLevel"/>
    <w:tmpl w:val="609EF866"/>
    <w:lvl w:ilvl="0">
      <w:start w:val="1"/>
      <w:numFmt w:val="decimal"/>
      <w:lvlText w:val="%1."/>
      <w:lvlJc w:val="left"/>
      <w:pPr>
        <w:tabs>
          <w:tab w:val="num" w:pos="1440"/>
        </w:tabs>
        <w:ind w:left="1440" w:hanging="360"/>
      </w:pPr>
    </w:lvl>
  </w:abstractNum>
  <w:abstractNum w:abstractNumId="2">
    <w:nsid w:val="FFFFFF7E"/>
    <w:multiLevelType w:val="singleLevel"/>
    <w:tmpl w:val="AABEA862"/>
    <w:lvl w:ilvl="0">
      <w:start w:val="1"/>
      <w:numFmt w:val="decimal"/>
      <w:lvlText w:val="%1."/>
      <w:lvlJc w:val="left"/>
      <w:pPr>
        <w:tabs>
          <w:tab w:val="num" w:pos="1080"/>
        </w:tabs>
        <w:ind w:left="1080" w:hanging="360"/>
      </w:pPr>
    </w:lvl>
  </w:abstractNum>
  <w:abstractNum w:abstractNumId="3">
    <w:nsid w:val="FFFFFF7F"/>
    <w:multiLevelType w:val="singleLevel"/>
    <w:tmpl w:val="CA720C50"/>
    <w:lvl w:ilvl="0">
      <w:start w:val="1"/>
      <w:numFmt w:val="decimal"/>
      <w:lvlText w:val="%1."/>
      <w:lvlJc w:val="left"/>
      <w:pPr>
        <w:tabs>
          <w:tab w:val="num" w:pos="720"/>
        </w:tabs>
        <w:ind w:left="720" w:hanging="360"/>
      </w:pPr>
    </w:lvl>
  </w:abstractNum>
  <w:abstractNum w:abstractNumId="4">
    <w:nsid w:val="FFFFFF80"/>
    <w:multiLevelType w:val="singleLevel"/>
    <w:tmpl w:val="E86E809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AC082B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EFE8E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46840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B6B822"/>
    <w:lvl w:ilvl="0">
      <w:start w:val="1"/>
      <w:numFmt w:val="decimal"/>
      <w:lvlText w:val="%1."/>
      <w:lvlJc w:val="left"/>
      <w:pPr>
        <w:tabs>
          <w:tab w:val="num" w:pos="360"/>
        </w:tabs>
        <w:ind w:left="360" w:hanging="360"/>
      </w:pPr>
    </w:lvl>
  </w:abstractNum>
  <w:abstractNum w:abstractNumId="9">
    <w:nsid w:val="FFFFFF89"/>
    <w:multiLevelType w:val="singleLevel"/>
    <w:tmpl w:val="02DAB60C"/>
    <w:lvl w:ilvl="0">
      <w:start w:val="1"/>
      <w:numFmt w:val="bullet"/>
      <w:lvlText w:val=""/>
      <w:lvlJc w:val="left"/>
      <w:pPr>
        <w:tabs>
          <w:tab w:val="num" w:pos="360"/>
        </w:tabs>
        <w:ind w:left="360" w:hanging="360"/>
      </w:pPr>
      <w:rPr>
        <w:rFonts w:ascii="Symbol" w:hAnsi="Symbol" w:hint="default"/>
      </w:rPr>
    </w:lvl>
  </w:abstractNum>
  <w:abstractNum w:abstractNumId="10">
    <w:nsid w:val="16CA6869"/>
    <w:multiLevelType w:val="multilevel"/>
    <w:tmpl w:val="BFB4F9B0"/>
    <w:lvl w:ilvl="0">
      <w:start w:val="1"/>
      <w:numFmt w:val="decimal"/>
      <w:lvlText w:val="%1."/>
      <w:lvlJc w:val="left"/>
      <w:pPr>
        <w:tabs>
          <w:tab w:val="num" w:pos="1080"/>
        </w:tabs>
        <w:ind w:left="1080" w:hanging="360"/>
      </w:pPr>
      <w:rPr>
        <w:rFonts w:hint="default"/>
      </w:rPr>
    </w:lvl>
    <w:lvl w:ilvl="1">
      <w:start w:val="2"/>
      <w:numFmt w:val="decimal"/>
      <w:lvlRestart w:val="0"/>
      <w:lvlText w:val="%1.%2."/>
      <w:lvlJc w:val="left"/>
      <w:pPr>
        <w:tabs>
          <w:tab w:val="num" w:pos="1512"/>
        </w:tabs>
        <w:ind w:left="1512" w:hanging="432"/>
      </w:pPr>
      <w:rPr>
        <w:rFonts w:hint="default"/>
      </w:rPr>
    </w:lvl>
    <w:lvl w:ilvl="2">
      <w:start w:val="1"/>
      <w:numFmt w:val="decimal"/>
      <w:lvlText w:val="%1.%2.%3."/>
      <w:lvlJc w:val="left"/>
      <w:pPr>
        <w:tabs>
          <w:tab w:val="num" w:pos="1944"/>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1">
    <w:nsid w:val="1B34598D"/>
    <w:multiLevelType w:val="multilevel"/>
    <w:tmpl w:val="F06E484A"/>
    <w:lvl w:ilvl="0">
      <w:start w:val="1"/>
      <w:numFmt w:val="decimal"/>
      <w:lvlText w:val="%1."/>
      <w:lvlJc w:val="left"/>
      <w:pPr>
        <w:tabs>
          <w:tab w:val="num" w:pos="936"/>
        </w:tabs>
        <w:ind w:left="432" w:hanging="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3505A2C"/>
    <w:multiLevelType w:val="multilevel"/>
    <w:tmpl w:val="15BE5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2373EA"/>
    <w:multiLevelType w:val="multilevel"/>
    <w:tmpl w:val="68F02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425E9E"/>
    <w:multiLevelType w:val="multilevel"/>
    <w:tmpl w:val="0568A7FC"/>
    <w:lvl w:ilvl="0">
      <w:start w:val="1"/>
      <w:numFmt w:val="decimal"/>
      <w:lvlText w:val="%1."/>
      <w:lvlJc w:val="left"/>
      <w:pPr>
        <w:tabs>
          <w:tab w:val="num" w:pos="576"/>
        </w:tabs>
        <w:ind w:left="576" w:hanging="936"/>
      </w:pPr>
      <w:rPr>
        <w:rFonts w:hint="default"/>
      </w:rPr>
    </w:lvl>
    <w:lvl w:ilvl="1">
      <w:start w:val="1"/>
      <w:numFmt w:val="decimal"/>
      <w:lvlRestart w:val="0"/>
      <w:lvlText w:val="%1.%2."/>
      <w:lvlJc w:val="left"/>
      <w:pPr>
        <w:tabs>
          <w:tab w:val="num" w:pos="576"/>
        </w:tabs>
        <w:ind w:left="576" w:firstLine="0"/>
      </w:pPr>
      <w:rPr>
        <w:rFonts w:hint="default"/>
      </w:rPr>
    </w:lvl>
    <w:lvl w:ilvl="2">
      <w:start w:val="1"/>
      <w:numFmt w:val="decimal"/>
      <w:lvlText w:val="%1.%2.%3."/>
      <w:lvlJc w:val="left"/>
      <w:pPr>
        <w:tabs>
          <w:tab w:val="num" w:pos="1440"/>
        </w:tabs>
        <w:ind w:left="1440" w:hanging="504"/>
      </w:pPr>
      <w:rPr>
        <w:rFonts w:hint="default"/>
      </w:rPr>
    </w:lvl>
    <w:lvl w:ilvl="3">
      <w:start w:val="1"/>
      <w:numFmt w:val="decimal"/>
      <w:lvlText w:val="%1.%2.%3.%4."/>
      <w:lvlJc w:val="left"/>
      <w:pPr>
        <w:tabs>
          <w:tab w:val="num" w:pos="2016"/>
        </w:tabs>
        <w:ind w:left="1944" w:hanging="648"/>
      </w:pPr>
      <w:rPr>
        <w:rFonts w:hint="default"/>
      </w:rPr>
    </w:lvl>
    <w:lvl w:ilvl="4">
      <w:start w:val="1"/>
      <w:numFmt w:val="decimal"/>
      <w:lvlText w:val="%1.%2.%3.%4.%5."/>
      <w:lvlJc w:val="left"/>
      <w:pPr>
        <w:tabs>
          <w:tab w:val="num" w:pos="2736"/>
        </w:tabs>
        <w:ind w:left="2448" w:hanging="792"/>
      </w:pPr>
      <w:rPr>
        <w:rFonts w:hint="default"/>
      </w:rPr>
    </w:lvl>
    <w:lvl w:ilvl="5">
      <w:start w:val="1"/>
      <w:numFmt w:val="decimal"/>
      <w:lvlText w:val="%1.%2.%3.%4.%5.%6."/>
      <w:lvlJc w:val="left"/>
      <w:pPr>
        <w:tabs>
          <w:tab w:val="num" w:pos="3096"/>
        </w:tabs>
        <w:ind w:left="2952" w:hanging="936"/>
      </w:pPr>
      <w:rPr>
        <w:rFonts w:hint="default"/>
      </w:rPr>
    </w:lvl>
    <w:lvl w:ilvl="6">
      <w:start w:val="1"/>
      <w:numFmt w:val="decimal"/>
      <w:lvlText w:val="%1.%2.%3.%4.%5.%6.%7."/>
      <w:lvlJc w:val="left"/>
      <w:pPr>
        <w:tabs>
          <w:tab w:val="num" w:pos="3816"/>
        </w:tabs>
        <w:ind w:left="3456" w:hanging="1080"/>
      </w:pPr>
      <w:rPr>
        <w:rFonts w:hint="default"/>
      </w:rPr>
    </w:lvl>
    <w:lvl w:ilvl="7">
      <w:start w:val="1"/>
      <w:numFmt w:val="decimal"/>
      <w:lvlText w:val="%1.%2.%3.%4.%5.%6.%7.%8."/>
      <w:lvlJc w:val="left"/>
      <w:pPr>
        <w:tabs>
          <w:tab w:val="num" w:pos="4176"/>
        </w:tabs>
        <w:ind w:left="3960" w:hanging="1224"/>
      </w:pPr>
      <w:rPr>
        <w:rFonts w:hint="default"/>
      </w:rPr>
    </w:lvl>
    <w:lvl w:ilvl="8">
      <w:start w:val="1"/>
      <w:numFmt w:val="decimal"/>
      <w:lvlText w:val="%1.%2.%3.%4.%5.%6.%7.%8.%9."/>
      <w:lvlJc w:val="left"/>
      <w:pPr>
        <w:tabs>
          <w:tab w:val="num" w:pos="4896"/>
        </w:tabs>
        <w:ind w:left="4536" w:hanging="1440"/>
      </w:pPr>
      <w:rPr>
        <w:rFonts w:hint="default"/>
      </w:rPr>
    </w:lvl>
  </w:abstractNum>
  <w:abstractNum w:abstractNumId="15">
    <w:nsid w:val="3CC10B43"/>
    <w:multiLevelType w:val="multilevel"/>
    <w:tmpl w:val="AA2CD9CA"/>
    <w:lvl w:ilvl="0">
      <w:start w:val="1"/>
      <w:numFmt w:val="decimal"/>
      <w:lvlText w:val="%1."/>
      <w:lvlJc w:val="left"/>
      <w:pPr>
        <w:tabs>
          <w:tab w:val="num" w:pos="576"/>
        </w:tabs>
        <w:ind w:left="576" w:hanging="936"/>
      </w:pPr>
      <w:rPr>
        <w:rFonts w:hint="default"/>
      </w:rPr>
    </w:lvl>
    <w:lvl w:ilvl="1">
      <w:start w:val="1"/>
      <w:numFmt w:val="decimal"/>
      <w:lvlRestart w:val="0"/>
      <w:lvlText w:val="%1.%2."/>
      <w:lvlJc w:val="left"/>
      <w:pPr>
        <w:tabs>
          <w:tab w:val="num" w:pos="576"/>
        </w:tabs>
        <w:ind w:left="576" w:firstLine="0"/>
      </w:pPr>
      <w:rPr>
        <w:rFonts w:hint="default"/>
      </w:rPr>
    </w:lvl>
    <w:lvl w:ilvl="2">
      <w:start w:val="1"/>
      <w:numFmt w:val="decimal"/>
      <w:lvlText w:val="%1.%2.%3."/>
      <w:lvlJc w:val="left"/>
      <w:pPr>
        <w:tabs>
          <w:tab w:val="num" w:pos="1440"/>
        </w:tabs>
        <w:ind w:left="1440" w:hanging="504"/>
      </w:pPr>
      <w:rPr>
        <w:rFonts w:hint="default"/>
      </w:rPr>
    </w:lvl>
    <w:lvl w:ilvl="3">
      <w:start w:val="1"/>
      <w:numFmt w:val="decimal"/>
      <w:lvlText w:val="%1.%2.%3.%4."/>
      <w:lvlJc w:val="left"/>
      <w:pPr>
        <w:tabs>
          <w:tab w:val="num" w:pos="2016"/>
        </w:tabs>
        <w:ind w:left="1944" w:hanging="648"/>
      </w:pPr>
      <w:rPr>
        <w:rFonts w:hint="default"/>
      </w:rPr>
    </w:lvl>
    <w:lvl w:ilvl="4">
      <w:start w:val="1"/>
      <w:numFmt w:val="decimal"/>
      <w:lvlText w:val="%1.%2.%3.%4.%5."/>
      <w:lvlJc w:val="left"/>
      <w:pPr>
        <w:tabs>
          <w:tab w:val="num" w:pos="2736"/>
        </w:tabs>
        <w:ind w:left="2448" w:hanging="792"/>
      </w:pPr>
      <w:rPr>
        <w:rFonts w:hint="default"/>
      </w:rPr>
    </w:lvl>
    <w:lvl w:ilvl="5">
      <w:start w:val="1"/>
      <w:numFmt w:val="decimal"/>
      <w:lvlText w:val="%1.%2.%3.%4.%5.%6."/>
      <w:lvlJc w:val="left"/>
      <w:pPr>
        <w:tabs>
          <w:tab w:val="num" w:pos="3096"/>
        </w:tabs>
        <w:ind w:left="2952" w:hanging="936"/>
      </w:pPr>
      <w:rPr>
        <w:rFonts w:hint="default"/>
      </w:rPr>
    </w:lvl>
    <w:lvl w:ilvl="6">
      <w:start w:val="1"/>
      <w:numFmt w:val="decimal"/>
      <w:lvlText w:val="%1.%2.%3.%4.%5.%6.%7."/>
      <w:lvlJc w:val="left"/>
      <w:pPr>
        <w:tabs>
          <w:tab w:val="num" w:pos="3816"/>
        </w:tabs>
        <w:ind w:left="3456" w:hanging="1080"/>
      </w:pPr>
      <w:rPr>
        <w:rFonts w:hint="default"/>
      </w:rPr>
    </w:lvl>
    <w:lvl w:ilvl="7">
      <w:start w:val="1"/>
      <w:numFmt w:val="decimal"/>
      <w:lvlText w:val="%1.%2.%3.%4.%5.%6.%7.%8."/>
      <w:lvlJc w:val="left"/>
      <w:pPr>
        <w:tabs>
          <w:tab w:val="num" w:pos="4176"/>
        </w:tabs>
        <w:ind w:left="3960" w:hanging="1224"/>
      </w:pPr>
      <w:rPr>
        <w:rFonts w:hint="default"/>
      </w:rPr>
    </w:lvl>
    <w:lvl w:ilvl="8">
      <w:start w:val="1"/>
      <w:numFmt w:val="decimal"/>
      <w:lvlText w:val="%1.%2.%3.%4.%5.%6.%7.%8.%9."/>
      <w:lvlJc w:val="left"/>
      <w:pPr>
        <w:tabs>
          <w:tab w:val="num" w:pos="4896"/>
        </w:tabs>
        <w:ind w:left="4536" w:hanging="1440"/>
      </w:pPr>
      <w:rPr>
        <w:rFonts w:hint="default"/>
      </w:rPr>
    </w:lvl>
  </w:abstractNum>
  <w:abstractNum w:abstractNumId="16">
    <w:nsid w:val="3CC92310"/>
    <w:multiLevelType w:val="multilevel"/>
    <w:tmpl w:val="0568A7FC"/>
    <w:lvl w:ilvl="0">
      <w:start w:val="1"/>
      <w:numFmt w:val="decimal"/>
      <w:lvlText w:val="%1."/>
      <w:lvlJc w:val="left"/>
      <w:pPr>
        <w:tabs>
          <w:tab w:val="num" w:pos="576"/>
        </w:tabs>
        <w:ind w:left="576" w:hanging="936"/>
      </w:pPr>
      <w:rPr>
        <w:rFonts w:hint="default"/>
      </w:rPr>
    </w:lvl>
    <w:lvl w:ilvl="1">
      <w:start w:val="1"/>
      <w:numFmt w:val="decimal"/>
      <w:lvlRestart w:val="0"/>
      <w:lvlText w:val="%1.%2."/>
      <w:lvlJc w:val="left"/>
      <w:pPr>
        <w:tabs>
          <w:tab w:val="num" w:pos="576"/>
        </w:tabs>
        <w:ind w:left="576" w:firstLine="0"/>
      </w:pPr>
      <w:rPr>
        <w:rFonts w:hint="default"/>
      </w:rPr>
    </w:lvl>
    <w:lvl w:ilvl="2">
      <w:start w:val="1"/>
      <w:numFmt w:val="decimal"/>
      <w:lvlText w:val="%1.%2.%3."/>
      <w:lvlJc w:val="left"/>
      <w:pPr>
        <w:tabs>
          <w:tab w:val="num" w:pos="1440"/>
        </w:tabs>
        <w:ind w:left="1440" w:hanging="504"/>
      </w:pPr>
      <w:rPr>
        <w:rFonts w:hint="default"/>
      </w:rPr>
    </w:lvl>
    <w:lvl w:ilvl="3">
      <w:start w:val="1"/>
      <w:numFmt w:val="decimal"/>
      <w:lvlText w:val="%1.%2.%3.%4."/>
      <w:lvlJc w:val="left"/>
      <w:pPr>
        <w:tabs>
          <w:tab w:val="num" w:pos="2016"/>
        </w:tabs>
        <w:ind w:left="1944" w:hanging="648"/>
      </w:pPr>
      <w:rPr>
        <w:rFonts w:hint="default"/>
      </w:rPr>
    </w:lvl>
    <w:lvl w:ilvl="4">
      <w:start w:val="1"/>
      <w:numFmt w:val="decimal"/>
      <w:lvlText w:val="%1.%2.%3.%4.%5."/>
      <w:lvlJc w:val="left"/>
      <w:pPr>
        <w:tabs>
          <w:tab w:val="num" w:pos="2736"/>
        </w:tabs>
        <w:ind w:left="2448" w:hanging="792"/>
      </w:pPr>
      <w:rPr>
        <w:rFonts w:hint="default"/>
      </w:rPr>
    </w:lvl>
    <w:lvl w:ilvl="5">
      <w:start w:val="1"/>
      <w:numFmt w:val="decimal"/>
      <w:lvlText w:val="%1.%2.%3.%4.%5.%6."/>
      <w:lvlJc w:val="left"/>
      <w:pPr>
        <w:tabs>
          <w:tab w:val="num" w:pos="3096"/>
        </w:tabs>
        <w:ind w:left="2952" w:hanging="936"/>
      </w:pPr>
      <w:rPr>
        <w:rFonts w:hint="default"/>
      </w:rPr>
    </w:lvl>
    <w:lvl w:ilvl="6">
      <w:start w:val="1"/>
      <w:numFmt w:val="decimal"/>
      <w:lvlText w:val="%1.%2.%3.%4.%5.%6.%7."/>
      <w:lvlJc w:val="left"/>
      <w:pPr>
        <w:tabs>
          <w:tab w:val="num" w:pos="3816"/>
        </w:tabs>
        <w:ind w:left="3456" w:hanging="1080"/>
      </w:pPr>
      <w:rPr>
        <w:rFonts w:hint="default"/>
      </w:rPr>
    </w:lvl>
    <w:lvl w:ilvl="7">
      <w:start w:val="1"/>
      <w:numFmt w:val="decimal"/>
      <w:lvlText w:val="%1.%2.%3.%4.%5.%6.%7.%8."/>
      <w:lvlJc w:val="left"/>
      <w:pPr>
        <w:tabs>
          <w:tab w:val="num" w:pos="4176"/>
        </w:tabs>
        <w:ind w:left="3960" w:hanging="1224"/>
      </w:pPr>
      <w:rPr>
        <w:rFonts w:hint="default"/>
      </w:rPr>
    </w:lvl>
    <w:lvl w:ilvl="8">
      <w:start w:val="1"/>
      <w:numFmt w:val="decimal"/>
      <w:lvlText w:val="%1.%2.%3.%4.%5.%6.%7.%8.%9."/>
      <w:lvlJc w:val="left"/>
      <w:pPr>
        <w:tabs>
          <w:tab w:val="num" w:pos="4896"/>
        </w:tabs>
        <w:ind w:left="4536" w:hanging="1440"/>
      </w:pPr>
      <w:rPr>
        <w:rFonts w:hint="default"/>
      </w:rPr>
    </w:lvl>
  </w:abstractNum>
  <w:abstractNum w:abstractNumId="17">
    <w:nsid w:val="3CF25707"/>
    <w:multiLevelType w:val="multilevel"/>
    <w:tmpl w:val="ED2A1438"/>
    <w:lvl w:ilvl="0">
      <w:start w:val="1"/>
      <w:numFmt w:val="decimal"/>
      <w:lvlText w:val="%1."/>
      <w:lvlJc w:val="left"/>
      <w:pPr>
        <w:tabs>
          <w:tab w:val="num" w:pos="576"/>
        </w:tabs>
        <w:ind w:left="576" w:hanging="936"/>
      </w:pPr>
      <w:rPr>
        <w:rFonts w:hint="default"/>
      </w:rPr>
    </w:lvl>
    <w:lvl w:ilvl="1">
      <w:start w:val="2"/>
      <w:numFmt w:val="decimal"/>
      <w:lvlRestart w:val="0"/>
      <w:lvlText w:val="%1.%2."/>
      <w:lvlJc w:val="left"/>
      <w:pPr>
        <w:tabs>
          <w:tab w:val="num" w:pos="576"/>
        </w:tabs>
        <w:ind w:left="576" w:firstLine="0"/>
      </w:pPr>
      <w:rPr>
        <w:rFonts w:hint="default"/>
      </w:rPr>
    </w:lvl>
    <w:lvl w:ilvl="2">
      <w:start w:val="1"/>
      <w:numFmt w:val="decimal"/>
      <w:lvlText w:val="%1.%2.%3."/>
      <w:lvlJc w:val="left"/>
      <w:pPr>
        <w:tabs>
          <w:tab w:val="num" w:pos="1440"/>
        </w:tabs>
        <w:ind w:left="1440" w:hanging="504"/>
      </w:pPr>
      <w:rPr>
        <w:rFonts w:hint="default"/>
      </w:rPr>
    </w:lvl>
    <w:lvl w:ilvl="3">
      <w:start w:val="1"/>
      <w:numFmt w:val="decimal"/>
      <w:lvlText w:val="%1.%2.%3.%4."/>
      <w:lvlJc w:val="left"/>
      <w:pPr>
        <w:tabs>
          <w:tab w:val="num" w:pos="2016"/>
        </w:tabs>
        <w:ind w:left="1944" w:hanging="648"/>
      </w:pPr>
      <w:rPr>
        <w:rFonts w:hint="default"/>
      </w:rPr>
    </w:lvl>
    <w:lvl w:ilvl="4">
      <w:start w:val="1"/>
      <w:numFmt w:val="decimal"/>
      <w:lvlText w:val="%1.%2.%3.%4.%5."/>
      <w:lvlJc w:val="left"/>
      <w:pPr>
        <w:tabs>
          <w:tab w:val="num" w:pos="2736"/>
        </w:tabs>
        <w:ind w:left="2448" w:hanging="792"/>
      </w:pPr>
      <w:rPr>
        <w:rFonts w:hint="default"/>
      </w:rPr>
    </w:lvl>
    <w:lvl w:ilvl="5">
      <w:start w:val="1"/>
      <w:numFmt w:val="decimal"/>
      <w:lvlText w:val="%1.%2.%3.%4.%5.%6."/>
      <w:lvlJc w:val="left"/>
      <w:pPr>
        <w:tabs>
          <w:tab w:val="num" w:pos="3096"/>
        </w:tabs>
        <w:ind w:left="2952" w:hanging="936"/>
      </w:pPr>
      <w:rPr>
        <w:rFonts w:hint="default"/>
      </w:rPr>
    </w:lvl>
    <w:lvl w:ilvl="6">
      <w:start w:val="1"/>
      <w:numFmt w:val="decimal"/>
      <w:lvlText w:val="%1.%2.%3.%4.%5.%6.%7."/>
      <w:lvlJc w:val="left"/>
      <w:pPr>
        <w:tabs>
          <w:tab w:val="num" w:pos="3816"/>
        </w:tabs>
        <w:ind w:left="3456" w:hanging="1080"/>
      </w:pPr>
      <w:rPr>
        <w:rFonts w:hint="default"/>
      </w:rPr>
    </w:lvl>
    <w:lvl w:ilvl="7">
      <w:start w:val="1"/>
      <w:numFmt w:val="decimal"/>
      <w:lvlText w:val="%1.%2.%3.%4.%5.%6.%7.%8."/>
      <w:lvlJc w:val="left"/>
      <w:pPr>
        <w:tabs>
          <w:tab w:val="num" w:pos="4176"/>
        </w:tabs>
        <w:ind w:left="3960" w:hanging="1224"/>
      </w:pPr>
      <w:rPr>
        <w:rFonts w:hint="default"/>
      </w:rPr>
    </w:lvl>
    <w:lvl w:ilvl="8">
      <w:start w:val="1"/>
      <w:numFmt w:val="decimal"/>
      <w:lvlText w:val="%1.%2.%3.%4.%5.%6.%7.%8.%9."/>
      <w:lvlJc w:val="left"/>
      <w:pPr>
        <w:tabs>
          <w:tab w:val="num" w:pos="4896"/>
        </w:tabs>
        <w:ind w:left="4536" w:hanging="1440"/>
      </w:pPr>
      <w:rPr>
        <w:rFonts w:hint="default"/>
      </w:rPr>
    </w:lvl>
  </w:abstractNum>
  <w:abstractNum w:abstractNumId="18">
    <w:nsid w:val="422553D1"/>
    <w:multiLevelType w:val="multilevel"/>
    <w:tmpl w:val="1F4CED28"/>
    <w:lvl w:ilvl="0">
      <w:start w:val="1"/>
      <w:numFmt w:val="decimal"/>
      <w:lvlText w:val="%1."/>
      <w:lvlJc w:val="left"/>
      <w:pPr>
        <w:tabs>
          <w:tab w:val="num" w:pos="1080"/>
        </w:tabs>
        <w:ind w:left="1080" w:hanging="936"/>
      </w:pPr>
      <w:rPr>
        <w:rFonts w:hint="default"/>
      </w:rPr>
    </w:lvl>
    <w:lvl w:ilvl="1">
      <w:start w:val="2"/>
      <w:numFmt w:val="decimal"/>
      <w:lvlRestart w:val="0"/>
      <w:lvlText w:val="%1.%2."/>
      <w:lvlJc w:val="left"/>
      <w:pPr>
        <w:tabs>
          <w:tab w:val="num" w:pos="1080"/>
        </w:tabs>
        <w:ind w:left="1080" w:firstLine="0"/>
      </w:pPr>
      <w:rPr>
        <w:rFonts w:hint="default"/>
      </w:rPr>
    </w:lvl>
    <w:lvl w:ilvl="2">
      <w:start w:val="1"/>
      <w:numFmt w:val="decimal"/>
      <w:lvlText w:val="%1.%2.%3."/>
      <w:lvlJc w:val="left"/>
      <w:pPr>
        <w:tabs>
          <w:tab w:val="num" w:pos="1944"/>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9">
    <w:nsid w:val="42922B1F"/>
    <w:multiLevelType w:val="multilevel"/>
    <w:tmpl w:val="463CEAE2"/>
    <w:lvl w:ilvl="0">
      <w:start w:val="1"/>
      <w:numFmt w:val="decimal"/>
      <w:lvlText w:val="%1."/>
      <w:lvlJc w:val="left"/>
      <w:pPr>
        <w:tabs>
          <w:tab w:val="num" w:pos="1080"/>
        </w:tabs>
        <w:ind w:left="1080" w:hanging="360"/>
      </w:pPr>
      <w:rPr>
        <w:rFonts w:hint="default"/>
      </w:rPr>
    </w:lvl>
    <w:lvl w:ilvl="1">
      <w:start w:val="2"/>
      <w:numFmt w:val="decimal"/>
      <w:lvlRestart w:val="0"/>
      <w:lvlText w:val="%1.%2."/>
      <w:lvlJc w:val="left"/>
      <w:pPr>
        <w:tabs>
          <w:tab w:val="num" w:pos="1512"/>
        </w:tabs>
        <w:ind w:left="1512" w:hanging="432"/>
      </w:pPr>
      <w:rPr>
        <w:rFonts w:hint="default"/>
      </w:rPr>
    </w:lvl>
    <w:lvl w:ilvl="2">
      <w:start w:val="1"/>
      <w:numFmt w:val="decimal"/>
      <w:lvlText w:val="%1.%2.%3."/>
      <w:lvlJc w:val="left"/>
      <w:pPr>
        <w:tabs>
          <w:tab w:val="num" w:pos="1944"/>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20">
    <w:nsid w:val="4296342E"/>
    <w:multiLevelType w:val="multilevel"/>
    <w:tmpl w:val="628AD0A6"/>
    <w:lvl w:ilvl="0">
      <w:start w:val="1"/>
      <w:numFmt w:val="decimal"/>
      <w:pStyle w:val="Heading1"/>
      <w:lvlText w:val="%1."/>
      <w:lvlJc w:val="left"/>
      <w:pPr>
        <w:tabs>
          <w:tab w:val="num" w:pos="576"/>
        </w:tabs>
        <w:ind w:left="576" w:hanging="936"/>
      </w:pPr>
      <w:rPr>
        <w:rFonts w:hint="default"/>
      </w:rPr>
    </w:lvl>
    <w:lvl w:ilvl="1">
      <w:start w:val="1"/>
      <w:numFmt w:val="decimal"/>
      <w:pStyle w:val="Heading2"/>
      <w:lvlText w:val="%1.%2."/>
      <w:lvlJc w:val="left"/>
      <w:pPr>
        <w:tabs>
          <w:tab w:val="num" w:pos="576"/>
        </w:tabs>
        <w:ind w:left="576" w:firstLine="0"/>
      </w:pPr>
      <w:rPr>
        <w:rFonts w:hint="default"/>
      </w:rPr>
    </w:lvl>
    <w:lvl w:ilvl="2">
      <w:start w:val="1"/>
      <w:numFmt w:val="decimal"/>
      <w:lvlText w:val="%1.%2.%3."/>
      <w:lvlJc w:val="left"/>
      <w:pPr>
        <w:tabs>
          <w:tab w:val="num" w:pos="1440"/>
        </w:tabs>
        <w:ind w:left="1440" w:hanging="504"/>
      </w:pPr>
      <w:rPr>
        <w:rFonts w:hint="default"/>
      </w:rPr>
    </w:lvl>
    <w:lvl w:ilvl="3">
      <w:start w:val="1"/>
      <w:numFmt w:val="decimal"/>
      <w:lvlText w:val="%1.%2.%3.%4."/>
      <w:lvlJc w:val="left"/>
      <w:pPr>
        <w:tabs>
          <w:tab w:val="num" w:pos="2016"/>
        </w:tabs>
        <w:ind w:left="1944" w:hanging="648"/>
      </w:pPr>
      <w:rPr>
        <w:rFonts w:hint="default"/>
      </w:rPr>
    </w:lvl>
    <w:lvl w:ilvl="4">
      <w:start w:val="1"/>
      <w:numFmt w:val="decimal"/>
      <w:lvlText w:val="%1.%2.%3.%4.%5."/>
      <w:lvlJc w:val="left"/>
      <w:pPr>
        <w:tabs>
          <w:tab w:val="num" w:pos="2736"/>
        </w:tabs>
        <w:ind w:left="2448" w:hanging="792"/>
      </w:pPr>
      <w:rPr>
        <w:rFonts w:hint="default"/>
      </w:rPr>
    </w:lvl>
    <w:lvl w:ilvl="5">
      <w:start w:val="1"/>
      <w:numFmt w:val="decimal"/>
      <w:lvlText w:val="%1.%2.%3.%4.%5.%6."/>
      <w:lvlJc w:val="left"/>
      <w:pPr>
        <w:tabs>
          <w:tab w:val="num" w:pos="3096"/>
        </w:tabs>
        <w:ind w:left="2952" w:hanging="936"/>
      </w:pPr>
      <w:rPr>
        <w:rFonts w:hint="default"/>
      </w:rPr>
    </w:lvl>
    <w:lvl w:ilvl="6">
      <w:start w:val="1"/>
      <w:numFmt w:val="decimal"/>
      <w:lvlText w:val="%1.%2.%3.%4.%5.%6.%7."/>
      <w:lvlJc w:val="left"/>
      <w:pPr>
        <w:tabs>
          <w:tab w:val="num" w:pos="3816"/>
        </w:tabs>
        <w:ind w:left="3456" w:hanging="1080"/>
      </w:pPr>
      <w:rPr>
        <w:rFonts w:hint="default"/>
      </w:rPr>
    </w:lvl>
    <w:lvl w:ilvl="7">
      <w:start w:val="1"/>
      <w:numFmt w:val="decimal"/>
      <w:lvlText w:val="%1.%2.%3.%4.%5.%6.%7.%8."/>
      <w:lvlJc w:val="left"/>
      <w:pPr>
        <w:tabs>
          <w:tab w:val="num" w:pos="4176"/>
        </w:tabs>
        <w:ind w:left="3960" w:hanging="1224"/>
      </w:pPr>
      <w:rPr>
        <w:rFonts w:hint="default"/>
      </w:rPr>
    </w:lvl>
    <w:lvl w:ilvl="8">
      <w:start w:val="1"/>
      <w:numFmt w:val="decimal"/>
      <w:lvlText w:val="%1.%2.%3.%4.%5.%6.%7.%8.%9."/>
      <w:lvlJc w:val="left"/>
      <w:pPr>
        <w:tabs>
          <w:tab w:val="num" w:pos="4896"/>
        </w:tabs>
        <w:ind w:left="4536" w:hanging="1440"/>
      </w:pPr>
      <w:rPr>
        <w:rFonts w:hint="default"/>
      </w:rPr>
    </w:lvl>
  </w:abstractNum>
  <w:abstractNum w:abstractNumId="21">
    <w:nsid w:val="44721E45"/>
    <w:multiLevelType w:val="multilevel"/>
    <w:tmpl w:val="75580DB8"/>
    <w:lvl w:ilvl="0">
      <w:start w:val="1"/>
      <w:numFmt w:val="decimal"/>
      <w:lvlText w:val="%1."/>
      <w:lvlJc w:val="left"/>
      <w:pPr>
        <w:tabs>
          <w:tab w:val="num" w:pos="936"/>
        </w:tabs>
        <w:ind w:left="936" w:hanging="936"/>
      </w:pPr>
      <w:rPr>
        <w:rFonts w:hint="default"/>
      </w:rPr>
    </w:lvl>
    <w:lvl w:ilvl="1">
      <w:start w:val="2"/>
      <w:numFmt w:val="decimal"/>
      <w:lvlRestart w:val="0"/>
      <w:lvlText w:val="%1.%2."/>
      <w:lvlJc w:val="left"/>
      <w:pPr>
        <w:tabs>
          <w:tab w:val="num" w:pos="936"/>
        </w:tabs>
        <w:ind w:left="936" w:firstLine="0"/>
      </w:pPr>
      <w:rPr>
        <w:rFonts w:hint="default"/>
      </w:rPr>
    </w:lvl>
    <w:lvl w:ilvl="2">
      <w:start w:val="1"/>
      <w:numFmt w:val="decimal"/>
      <w:lvlText w:val="%1.%2.%3."/>
      <w:lvlJc w:val="left"/>
      <w:pPr>
        <w:tabs>
          <w:tab w:val="num" w:pos="1800"/>
        </w:tabs>
        <w:ind w:left="1800" w:hanging="504"/>
      </w:pPr>
      <w:rPr>
        <w:rFonts w:hint="default"/>
      </w:rPr>
    </w:lvl>
    <w:lvl w:ilvl="3">
      <w:start w:val="1"/>
      <w:numFmt w:val="decimal"/>
      <w:lvlText w:val="%1.%2.%3.%4."/>
      <w:lvlJc w:val="left"/>
      <w:pPr>
        <w:tabs>
          <w:tab w:val="num" w:pos="2376"/>
        </w:tabs>
        <w:ind w:left="2304" w:hanging="648"/>
      </w:pPr>
      <w:rPr>
        <w:rFonts w:hint="default"/>
      </w:rPr>
    </w:lvl>
    <w:lvl w:ilvl="4">
      <w:start w:val="1"/>
      <w:numFmt w:val="decimal"/>
      <w:lvlText w:val="%1.%2.%3.%4.%5."/>
      <w:lvlJc w:val="left"/>
      <w:pPr>
        <w:tabs>
          <w:tab w:val="num" w:pos="3096"/>
        </w:tabs>
        <w:ind w:left="2808" w:hanging="792"/>
      </w:pPr>
      <w:rPr>
        <w:rFonts w:hint="default"/>
      </w:rPr>
    </w:lvl>
    <w:lvl w:ilvl="5">
      <w:start w:val="1"/>
      <w:numFmt w:val="decimal"/>
      <w:lvlText w:val="%1.%2.%3.%4.%5.%6."/>
      <w:lvlJc w:val="left"/>
      <w:pPr>
        <w:tabs>
          <w:tab w:val="num" w:pos="3456"/>
        </w:tabs>
        <w:ind w:left="3312" w:hanging="936"/>
      </w:pPr>
      <w:rPr>
        <w:rFonts w:hint="default"/>
      </w:rPr>
    </w:lvl>
    <w:lvl w:ilvl="6">
      <w:start w:val="1"/>
      <w:numFmt w:val="decimal"/>
      <w:lvlText w:val="%1.%2.%3.%4.%5.%6.%7."/>
      <w:lvlJc w:val="left"/>
      <w:pPr>
        <w:tabs>
          <w:tab w:val="num" w:pos="4176"/>
        </w:tabs>
        <w:ind w:left="3816" w:hanging="1080"/>
      </w:pPr>
      <w:rPr>
        <w:rFonts w:hint="default"/>
      </w:rPr>
    </w:lvl>
    <w:lvl w:ilvl="7">
      <w:start w:val="1"/>
      <w:numFmt w:val="decimal"/>
      <w:lvlText w:val="%1.%2.%3.%4.%5.%6.%7.%8."/>
      <w:lvlJc w:val="left"/>
      <w:pPr>
        <w:tabs>
          <w:tab w:val="num" w:pos="4536"/>
        </w:tabs>
        <w:ind w:left="4320" w:hanging="1224"/>
      </w:pPr>
      <w:rPr>
        <w:rFonts w:hint="default"/>
      </w:rPr>
    </w:lvl>
    <w:lvl w:ilvl="8">
      <w:start w:val="1"/>
      <w:numFmt w:val="decimal"/>
      <w:lvlText w:val="%1.%2.%3.%4.%5.%6.%7.%8.%9."/>
      <w:lvlJc w:val="left"/>
      <w:pPr>
        <w:tabs>
          <w:tab w:val="num" w:pos="5256"/>
        </w:tabs>
        <w:ind w:left="4896" w:hanging="1440"/>
      </w:pPr>
      <w:rPr>
        <w:rFonts w:hint="default"/>
      </w:rPr>
    </w:lvl>
  </w:abstractNum>
  <w:abstractNum w:abstractNumId="22">
    <w:nsid w:val="536048EB"/>
    <w:multiLevelType w:val="multilevel"/>
    <w:tmpl w:val="AA2CD9CA"/>
    <w:lvl w:ilvl="0">
      <w:start w:val="1"/>
      <w:numFmt w:val="decimal"/>
      <w:lvlText w:val="%1."/>
      <w:lvlJc w:val="left"/>
      <w:pPr>
        <w:tabs>
          <w:tab w:val="num" w:pos="576"/>
        </w:tabs>
        <w:ind w:left="576" w:hanging="936"/>
      </w:pPr>
      <w:rPr>
        <w:rFonts w:hint="default"/>
      </w:rPr>
    </w:lvl>
    <w:lvl w:ilvl="1">
      <w:start w:val="1"/>
      <w:numFmt w:val="decimal"/>
      <w:lvlRestart w:val="0"/>
      <w:lvlText w:val="%1.%2."/>
      <w:lvlJc w:val="left"/>
      <w:pPr>
        <w:tabs>
          <w:tab w:val="num" w:pos="576"/>
        </w:tabs>
        <w:ind w:left="576" w:firstLine="0"/>
      </w:pPr>
      <w:rPr>
        <w:rFonts w:hint="default"/>
      </w:rPr>
    </w:lvl>
    <w:lvl w:ilvl="2">
      <w:start w:val="1"/>
      <w:numFmt w:val="decimal"/>
      <w:lvlText w:val="%1.%2.%3."/>
      <w:lvlJc w:val="left"/>
      <w:pPr>
        <w:tabs>
          <w:tab w:val="num" w:pos="1440"/>
        </w:tabs>
        <w:ind w:left="1440" w:hanging="504"/>
      </w:pPr>
      <w:rPr>
        <w:rFonts w:hint="default"/>
      </w:rPr>
    </w:lvl>
    <w:lvl w:ilvl="3">
      <w:start w:val="1"/>
      <w:numFmt w:val="decimal"/>
      <w:lvlText w:val="%1.%2.%3.%4."/>
      <w:lvlJc w:val="left"/>
      <w:pPr>
        <w:tabs>
          <w:tab w:val="num" w:pos="2016"/>
        </w:tabs>
        <w:ind w:left="1944" w:hanging="648"/>
      </w:pPr>
      <w:rPr>
        <w:rFonts w:hint="default"/>
      </w:rPr>
    </w:lvl>
    <w:lvl w:ilvl="4">
      <w:start w:val="1"/>
      <w:numFmt w:val="decimal"/>
      <w:lvlText w:val="%1.%2.%3.%4.%5."/>
      <w:lvlJc w:val="left"/>
      <w:pPr>
        <w:tabs>
          <w:tab w:val="num" w:pos="2736"/>
        </w:tabs>
        <w:ind w:left="2448" w:hanging="792"/>
      </w:pPr>
      <w:rPr>
        <w:rFonts w:hint="default"/>
      </w:rPr>
    </w:lvl>
    <w:lvl w:ilvl="5">
      <w:start w:val="1"/>
      <w:numFmt w:val="decimal"/>
      <w:lvlText w:val="%1.%2.%3.%4.%5.%6."/>
      <w:lvlJc w:val="left"/>
      <w:pPr>
        <w:tabs>
          <w:tab w:val="num" w:pos="3096"/>
        </w:tabs>
        <w:ind w:left="2952" w:hanging="936"/>
      </w:pPr>
      <w:rPr>
        <w:rFonts w:hint="default"/>
      </w:rPr>
    </w:lvl>
    <w:lvl w:ilvl="6">
      <w:start w:val="1"/>
      <w:numFmt w:val="decimal"/>
      <w:lvlText w:val="%1.%2.%3.%4.%5.%6.%7."/>
      <w:lvlJc w:val="left"/>
      <w:pPr>
        <w:tabs>
          <w:tab w:val="num" w:pos="3816"/>
        </w:tabs>
        <w:ind w:left="3456" w:hanging="1080"/>
      </w:pPr>
      <w:rPr>
        <w:rFonts w:hint="default"/>
      </w:rPr>
    </w:lvl>
    <w:lvl w:ilvl="7">
      <w:start w:val="1"/>
      <w:numFmt w:val="decimal"/>
      <w:lvlText w:val="%1.%2.%3.%4.%5.%6.%7.%8."/>
      <w:lvlJc w:val="left"/>
      <w:pPr>
        <w:tabs>
          <w:tab w:val="num" w:pos="4176"/>
        </w:tabs>
        <w:ind w:left="3960" w:hanging="1224"/>
      </w:pPr>
      <w:rPr>
        <w:rFonts w:hint="default"/>
      </w:rPr>
    </w:lvl>
    <w:lvl w:ilvl="8">
      <w:start w:val="1"/>
      <w:numFmt w:val="decimal"/>
      <w:lvlText w:val="%1.%2.%3.%4.%5.%6.%7.%8.%9."/>
      <w:lvlJc w:val="left"/>
      <w:pPr>
        <w:tabs>
          <w:tab w:val="num" w:pos="4896"/>
        </w:tabs>
        <w:ind w:left="4536" w:hanging="1440"/>
      </w:pPr>
      <w:rPr>
        <w:rFonts w:hint="default"/>
      </w:rPr>
    </w:lvl>
  </w:abstractNum>
  <w:abstractNum w:abstractNumId="23">
    <w:nsid w:val="5842181D"/>
    <w:multiLevelType w:val="multilevel"/>
    <w:tmpl w:val="78B66292"/>
    <w:lvl w:ilvl="0">
      <w:start w:val="1"/>
      <w:numFmt w:val="decimal"/>
      <w:lvlText w:val="%1."/>
      <w:lvlJc w:val="left"/>
      <w:pPr>
        <w:tabs>
          <w:tab w:val="num" w:pos="936"/>
        </w:tabs>
        <w:ind w:left="936" w:hanging="936"/>
      </w:pPr>
      <w:rPr>
        <w:rFonts w:hint="default"/>
      </w:rPr>
    </w:lvl>
    <w:lvl w:ilvl="1">
      <w:start w:val="2"/>
      <w:numFmt w:val="decimal"/>
      <w:lvlRestart w:val="0"/>
      <w:lvlText w:val="%1.%2."/>
      <w:lvlJc w:val="left"/>
      <w:pPr>
        <w:tabs>
          <w:tab w:val="num" w:pos="1368"/>
        </w:tabs>
        <w:ind w:left="1368" w:hanging="432"/>
      </w:pPr>
      <w:rPr>
        <w:rFonts w:hint="default"/>
      </w:rPr>
    </w:lvl>
    <w:lvl w:ilvl="2">
      <w:start w:val="1"/>
      <w:numFmt w:val="decimal"/>
      <w:lvlText w:val="%1.%2.%3."/>
      <w:lvlJc w:val="left"/>
      <w:pPr>
        <w:tabs>
          <w:tab w:val="num" w:pos="1800"/>
        </w:tabs>
        <w:ind w:left="1800" w:hanging="504"/>
      </w:pPr>
      <w:rPr>
        <w:rFonts w:hint="default"/>
      </w:rPr>
    </w:lvl>
    <w:lvl w:ilvl="3">
      <w:start w:val="1"/>
      <w:numFmt w:val="decimal"/>
      <w:lvlText w:val="%1.%2.%3.%4."/>
      <w:lvlJc w:val="left"/>
      <w:pPr>
        <w:tabs>
          <w:tab w:val="num" w:pos="2376"/>
        </w:tabs>
        <w:ind w:left="2304" w:hanging="648"/>
      </w:pPr>
      <w:rPr>
        <w:rFonts w:hint="default"/>
      </w:rPr>
    </w:lvl>
    <w:lvl w:ilvl="4">
      <w:start w:val="1"/>
      <w:numFmt w:val="decimal"/>
      <w:lvlText w:val="%1.%2.%3.%4.%5."/>
      <w:lvlJc w:val="left"/>
      <w:pPr>
        <w:tabs>
          <w:tab w:val="num" w:pos="3096"/>
        </w:tabs>
        <w:ind w:left="2808" w:hanging="792"/>
      </w:pPr>
      <w:rPr>
        <w:rFonts w:hint="default"/>
      </w:rPr>
    </w:lvl>
    <w:lvl w:ilvl="5">
      <w:start w:val="1"/>
      <w:numFmt w:val="decimal"/>
      <w:lvlText w:val="%1.%2.%3.%4.%5.%6."/>
      <w:lvlJc w:val="left"/>
      <w:pPr>
        <w:tabs>
          <w:tab w:val="num" w:pos="3456"/>
        </w:tabs>
        <w:ind w:left="3312" w:hanging="936"/>
      </w:pPr>
      <w:rPr>
        <w:rFonts w:hint="default"/>
      </w:rPr>
    </w:lvl>
    <w:lvl w:ilvl="6">
      <w:start w:val="1"/>
      <w:numFmt w:val="decimal"/>
      <w:lvlText w:val="%1.%2.%3.%4.%5.%6.%7."/>
      <w:lvlJc w:val="left"/>
      <w:pPr>
        <w:tabs>
          <w:tab w:val="num" w:pos="4176"/>
        </w:tabs>
        <w:ind w:left="3816" w:hanging="1080"/>
      </w:pPr>
      <w:rPr>
        <w:rFonts w:hint="default"/>
      </w:rPr>
    </w:lvl>
    <w:lvl w:ilvl="7">
      <w:start w:val="1"/>
      <w:numFmt w:val="decimal"/>
      <w:lvlText w:val="%1.%2.%3.%4.%5.%6.%7.%8."/>
      <w:lvlJc w:val="left"/>
      <w:pPr>
        <w:tabs>
          <w:tab w:val="num" w:pos="4536"/>
        </w:tabs>
        <w:ind w:left="4320" w:hanging="1224"/>
      </w:pPr>
      <w:rPr>
        <w:rFonts w:hint="default"/>
      </w:rPr>
    </w:lvl>
    <w:lvl w:ilvl="8">
      <w:start w:val="1"/>
      <w:numFmt w:val="decimal"/>
      <w:lvlText w:val="%1.%2.%3.%4.%5.%6.%7.%8.%9."/>
      <w:lvlJc w:val="left"/>
      <w:pPr>
        <w:tabs>
          <w:tab w:val="num" w:pos="5256"/>
        </w:tabs>
        <w:ind w:left="4896" w:hanging="1440"/>
      </w:pPr>
      <w:rPr>
        <w:rFonts w:hint="default"/>
      </w:rPr>
    </w:lvl>
  </w:abstractNum>
  <w:abstractNum w:abstractNumId="24">
    <w:nsid w:val="6DC85C66"/>
    <w:multiLevelType w:val="multilevel"/>
    <w:tmpl w:val="F06E484A"/>
    <w:lvl w:ilvl="0">
      <w:start w:val="1"/>
      <w:numFmt w:val="decimal"/>
      <w:lvlText w:val="%1."/>
      <w:lvlJc w:val="left"/>
      <w:pPr>
        <w:tabs>
          <w:tab w:val="num" w:pos="936"/>
        </w:tabs>
        <w:ind w:left="432" w:hanging="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EB85E9B"/>
    <w:multiLevelType w:val="multilevel"/>
    <w:tmpl w:val="5D84E978"/>
    <w:lvl w:ilvl="0">
      <w:start w:val="8"/>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09719C2"/>
    <w:multiLevelType w:val="multilevel"/>
    <w:tmpl w:val="83FCE56E"/>
    <w:lvl w:ilvl="0">
      <w:start w:val="1"/>
      <w:numFmt w:val="decimal"/>
      <w:lvlText w:val="%1."/>
      <w:lvlJc w:val="left"/>
      <w:pPr>
        <w:tabs>
          <w:tab w:val="num" w:pos="1080"/>
        </w:tabs>
        <w:ind w:left="1080" w:hanging="936"/>
      </w:pPr>
      <w:rPr>
        <w:rFonts w:hint="default"/>
      </w:rPr>
    </w:lvl>
    <w:lvl w:ilvl="1">
      <w:start w:val="2"/>
      <w:numFmt w:val="decimal"/>
      <w:lvlRestart w:val="0"/>
      <w:lvlText w:val="%1.%2."/>
      <w:lvlJc w:val="left"/>
      <w:pPr>
        <w:tabs>
          <w:tab w:val="num" w:pos="1512"/>
        </w:tabs>
        <w:ind w:left="1512" w:hanging="432"/>
      </w:pPr>
      <w:rPr>
        <w:rFonts w:hint="default"/>
      </w:rPr>
    </w:lvl>
    <w:lvl w:ilvl="2">
      <w:start w:val="1"/>
      <w:numFmt w:val="decimal"/>
      <w:lvlText w:val="%1.%2.%3."/>
      <w:lvlJc w:val="left"/>
      <w:pPr>
        <w:tabs>
          <w:tab w:val="num" w:pos="1944"/>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27">
    <w:nsid w:val="752609E9"/>
    <w:multiLevelType w:val="multilevel"/>
    <w:tmpl w:val="6BB0D492"/>
    <w:lvl w:ilvl="0">
      <w:start w:val="1"/>
      <w:numFmt w:val="decimal"/>
      <w:lvlText w:val="%1."/>
      <w:lvlJc w:val="left"/>
      <w:pPr>
        <w:tabs>
          <w:tab w:val="num" w:pos="1080"/>
        </w:tabs>
        <w:ind w:left="1080" w:hanging="360"/>
      </w:pPr>
      <w:rPr>
        <w:rFonts w:hint="default"/>
      </w:rPr>
    </w:lvl>
    <w:lvl w:ilvl="1">
      <w:start w:val="2"/>
      <w:numFmt w:val="decimal"/>
      <w:lvlRestart w:val="0"/>
      <w:lvlText w:val="%1.%2."/>
      <w:lvlJc w:val="left"/>
      <w:pPr>
        <w:tabs>
          <w:tab w:val="num" w:pos="1512"/>
        </w:tabs>
        <w:ind w:left="1512" w:hanging="432"/>
      </w:pPr>
      <w:rPr>
        <w:rFonts w:hint="default"/>
      </w:rPr>
    </w:lvl>
    <w:lvl w:ilvl="2">
      <w:start w:val="1"/>
      <w:numFmt w:val="decimal"/>
      <w:lvlText w:val="%1.%2.%3."/>
      <w:lvlJc w:val="left"/>
      <w:pPr>
        <w:tabs>
          <w:tab w:val="num" w:pos="1944"/>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28">
    <w:nsid w:val="78C31BD8"/>
    <w:multiLevelType w:val="multilevel"/>
    <w:tmpl w:val="ED2A1438"/>
    <w:lvl w:ilvl="0">
      <w:start w:val="1"/>
      <w:numFmt w:val="decimal"/>
      <w:lvlText w:val="%1."/>
      <w:lvlJc w:val="left"/>
      <w:pPr>
        <w:tabs>
          <w:tab w:val="num" w:pos="576"/>
        </w:tabs>
        <w:ind w:left="576" w:hanging="936"/>
      </w:pPr>
      <w:rPr>
        <w:rFonts w:hint="default"/>
      </w:rPr>
    </w:lvl>
    <w:lvl w:ilvl="1">
      <w:start w:val="2"/>
      <w:numFmt w:val="decimal"/>
      <w:lvlRestart w:val="0"/>
      <w:lvlText w:val="%1.%2."/>
      <w:lvlJc w:val="left"/>
      <w:pPr>
        <w:tabs>
          <w:tab w:val="num" w:pos="576"/>
        </w:tabs>
        <w:ind w:left="576" w:firstLine="0"/>
      </w:pPr>
      <w:rPr>
        <w:rFonts w:hint="default"/>
      </w:rPr>
    </w:lvl>
    <w:lvl w:ilvl="2">
      <w:start w:val="1"/>
      <w:numFmt w:val="decimal"/>
      <w:lvlText w:val="%1.%2.%3."/>
      <w:lvlJc w:val="left"/>
      <w:pPr>
        <w:tabs>
          <w:tab w:val="num" w:pos="1440"/>
        </w:tabs>
        <w:ind w:left="1440" w:hanging="504"/>
      </w:pPr>
      <w:rPr>
        <w:rFonts w:hint="default"/>
      </w:rPr>
    </w:lvl>
    <w:lvl w:ilvl="3">
      <w:start w:val="1"/>
      <w:numFmt w:val="decimal"/>
      <w:lvlText w:val="%1.%2.%3.%4."/>
      <w:lvlJc w:val="left"/>
      <w:pPr>
        <w:tabs>
          <w:tab w:val="num" w:pos="2016"/>
        </w:tabs>
        <w:ind w:left="1944" w:hanging="648"/>
      </w:pPr>
      <w:rPr>
        <w:rFonts w:hint="default"/>
      </w:rPr>
    </w:lvl>
    <w:lvl w:ilvl="4">
      <w:start w:val="1"/>
      <w:numFmt w:val="decimal"/>
      <w:lvlText w:val="%1.%2.%3.%4.%5."/>
      <w:lvlJc w:val="left"/>
      <w:pPr>
        <w:tabs>
          <w:tab w:val="num" w:pos="2736"/>
        </w:tabs>
        <w:ind w:left="2448" w:hanging="792"/>
      </w:pPr>
      <w:rPr>
        <w:rFonts w:hint="default"/>
      </w:rPr>
    </w:lvl>
    <w:lvl w:ilvl="5">
      <w:start w:val="1"/>
      <w:numFmt w:val="decimal"/>
      <w:lvlText w:val="%1.%2.%3.%4.%5.%6."/>
      <w:lvlJc w:val="left"/>
      <w:pPr>
        <w:tabs>
          <w:tab w:val="num" w:pos="3096"/>
        </w:tabs>
        <w:ind w:left="2952" w:hanging="936"/>
      </w:pPr>
      <w:rPr>
        <w:rFonts w:hint="default"/>
      </w:rPr>
    </w:lvl>
    <w:lvl w:ilvl="6">
      <w:start w:val="1"/>
      <w:numFmt w:val="decimal"/>
      <w:lvlText w:val="%1.%2.%3.%4.%5.%6.%7."/>
      <w:lvlJc w:val="left"/>
      <w:pPr>
        <w:tabs>
          <w:tab w:val="num" w:pos="3816"/>
        </w:tabs>
        <w:ind w:left="3456" w:hanging="1080"/>
      </w:pPr>
      <w:rPr>
        <w:rFonts w:hint="default"/>
      </w:rPr>
    </w:lvl>
    <w:lvl w:ilvl="7">
      <w:start w:val="1"/>
      <w:numFmt w:val="decimal"/>
      <w:lvlText w:val="%1.%2.%3.%4.%5.%6.%7.%8."/>
      <w:lvlJc w:val="left"/>
      <w:pPr>
        <w:tabs>
          <w:tab w:val="num" w:pos="4176"/>
        </w:tabs>
        <w:ind w:left="3960" w:hanging="1224"/>
      </w:pPr>
      <w:rPr>
        <w:rFonts w:hint="default"/>
      </w:rPr>
    </w:lvl>
    <w:lvl w:ilvl="8">
      <w:start w:val="1"/>
      <w:numFmt w:val="decimal"/>
      <w:lvlText w:val="%1.%2.%3.%4.%5.%6.%7.%8.%9."/>
      <w:lvlJc w:val="left"/>
      <w:pPr>
        <w:tabs>
          <w:tab w:val="num" w:pos="4896"/>
        </w:tabs>
        <w:ind w:left="4536" w:hanging="1440"/>
      </w:pPr>
      <w:rPr>
        <w:rFonts w:hint="default"/>
      </w:rPr>
    </w:lvl>
  </w:abstractNum>
  <w:abstractNum w:abstractNumId="29">
    <w:nsid w:val="7CAB7DDE"/>
    <w:multiLevelType w:val="multilevel"/>
    <w:tmpl w:val="2230EF2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29"/>
  </w:num>
  <w:num w:numId="3">
    <w:abstractNumId w:val="12"/>
  </w:num>
  <w:num w:numId="4">
    <w:abstractNumId w:val="13"/>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20"/>
  </w:num>
  <w:num w:numId="16">
    <w:abstractNumId w:val="19"/>
  </w:num>
  <w:num w:numId="17">
    <w:abstractNumId w:val="27"/>
  </w:num>
  <w:num w:numId="18">
    <w:abstractNumId w:val="18"/>
  </w:num>
  <w:num w:numId="19">
    <w:abstractNumId w:val="10"/>
  </w:num>
  <w:num w:numId="20">
    <w:abstractNumId w:val="24"/>
  </w:num>
  <w:num w:numId="21">
    <w:abstractNumId w:val="11"/>
  </w:num>
  <w:num w:numId="22">
    <w:abstractNumId w:val="23"/>
  </w:num>
  <w:num w:numId="23">
    <w:abstractNumId w:val="26"/>
  </w:num>
  <w:num w:numId="24">
    <w:abstractNumId w:val="21"/>
  </w:num>
  <w:num w:numId="25">
    <w:abstractNumId w:val="28"/>
  </w:num>
  <w:num w:numId="26">
    <w:abstractNumId w:val="17"/>
  </w:num>
  <w:num w:numId="27">
    <w:abstractNumId w:val="14"/>
  </w:num>
  <w:num w:numId="28">
    <w:abstractNumId w:val="16"/>
  </w:num>
  <w:num w:numId="29">
    <w:abstractNumId w:val="15"/>
  </w:num>
  <w:num w:numId="3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F08"/>
  <w:defaultTabStop w:val="720"/>
  <w:noPunctuationKerning/>
  <w:characterSpacingControl w:val="doNotCompress"/>
  <w:hdrShapeDefaults>
    <o:shapedefaults v:ext="edit" spidmax="9218" fill="f" fillcolor="white" stroke="f">
      <v:fill color="white" on="f"/>
      <v:stroke on="f"/>
    </o:shapedefaults>
  </w:hdrShapeDefaults>
  <w:footnotePr>
    <w:footnote w:id="-1"/>
    <w:footnote w:id="0"/>
  </w:footnotePr>
  <w:endnotePr>
    <w:endnote w:id="-1"/>
    <w:endnote w:id="0"/>
  </w:endnotePr>
  <w:compat/>
  <w:rsids>
    <w:rsidRoot w:val="00A034D9"/>
    <w:rsid w:val="00000396"/>
    <w:rsid w:val="0000067C"/>
    <w:rsid w:val="000072C9"/>
    <w:rsid w:val="00007736"/>
    <w:rsid w:val="000108BD"/>
    <w:rsid w:val="0001492D"/>
    <w:rsid w:val="0002211F"/>
    <w:rsid w:val="00025190"/>
    <w:rsid w:val="000277B7"/>
    <w:rsid w:val="000371B8"/>
    <w:rsid w:val="000372EB"/>
    <w:rsid w:val="00042C62"/>
    <w:rsid w:val="00047011"/>
    <w:rsid w:val="00047195"/>
    <w:rsid w:val="000504AF"/>
    <w:rsid w:val="0006042C"/>
    <w:rsid w:val="000614A4"/>
    <w:rsid w:val="00066C41"/>
    <w:rsid w:val="00072198"/>
    <w:rsid w:val="00077E60"/>
    <w:rsid w:val="000807CB"/>
    <w:rsid w:val="00083331"/>
    <w:rsid w:val="00083A79"/>
    <w:rsid w:val="0008433E"/>
    <w:rsid w:val="00090D46"/>
    <w:rsid w:val="00092817"/>
    <w:rsid w:val="000952DB"/>
    <w:rsid w:val="000A505F"/>
    <w:rsid w:val="000B02CB"/>
    <w:rsid w:val="000B0DD0"/>
    <w:rsid w:val="000B14F6"/>
    <w:rsid w:val="000B2E09"/>
    <w:rsid w:val="000B3344"/>
    <w:rsid w:val="000B3356"/>
    <w:rsid w:val="000B4F12"/>
    <w:rsid w:val="000B6489"/>
    <w:rsid w:val="000C221D"/>
    <w:rsid w:val="000C36A0"/>
    <w:rsid w:val="000D0830"/>
    <w:rsid w:val="000D2A1F"/>
    <w:rsid w:val="000E02FE"/>
    <w:rsid w:val="000E707F"/>
    <w:rsid w:val="000F0A4F"/>
    <w:rsid w:val="000F19FC"/>
    <w:rsid w:val="000F6FF7"/>
    <w:rsid w:val="000F79F4"/>
    <w:rsid w:val="00110423"/>
    <w:rsid w:val="00116014"/>
    <w:rsid w:val="001179BC"/>
    <w:rsid w:val="001221E3"/>
    <w:rsid w:val="00123DD8"/>
    <w:rsid w:val="0012524D"/>
    <w:rsid w:val="00126F88"/>
    <w:rsid w:val="00127DF7"/>
    <w:rsid w:val="0013009A"/>
    <w:rsid w:val="0013502D"/>
    <w:rsid w:val="0013679D"/>
    <w:rsid w:val="00143BCC"/>
    <w:rsid w:val="00153204"/>
    <w:rsid w:val="00153C77"/>
    <w:rsid w:val="0015711B"/>
    <w:rsid w:val="00157204"/>
    <w:rsid w:val="00160C22"/>
    <w:rsid w:val="0016170F"/>
    <w:rsid w:val="001719AB"/>
    <w:rsid w:val="001727CB"/>
    <w:rsid w:val="00176274"/>
    <w:rsid w:val="0018094A"/>
    <w:rsid w:val="00183EEC"/>
    <w:rsid w:val="0019114B"/>
    <w:rsid w:val="001915EB"/>
    <w:rsid w:val="00191EFF"/>
    <w:rsid w:val="00194FA9"/>
    <w:rsid w:val="00195CDB"/>
    <w:rsid w:val="001B2477"/>
    <w:rsid w:val="001B2614"/>
    <w:rsid w:val="001B564D"/>
    <w:rsid w:val="001B5E68"/>
    <w:rsid w:val="001C0513"/>
    <w:rsid w:val="001C482B"/>
    <w:rsid w:val="001D24F7"/>
    <w:rsid w:val="001D2C3A"/>
    <w:rsid w:val="001D2E5D"/>
    <w:rsid w:val="001D4053"/>
    <w:rsid w:val="001D717A"/>
    <w:rsid w:val="001D7289"/>
    <w:rsid w:val="001E3336"/>
    <w:rsid w:val="001F2C9D"/>
    <w:rsid w:val="001F4302"/>
    <w:rsid w:val="001F44BD"/>
    <w:rsid w:val="001F48CD"/>
    <w:rsid w:val="001F4DFA"/>
    <w:rsid w:val="00201D21"/>
    <w:rsid w:val="00201DE0"/>
    <w:rsid w:val="002055D1"/>
    <w:rsid w:val="00212A3D"/>
    <w:rsid w:val="00213741"/>
    <w:rsid w:val="00214D99"/>
    <w:rsid w:val="0023129C"/>
    <w:rsid w:val="002347C1"/>
    <w:rsid w:val="002348A2"/>
    <w:rsid w:val="00235D1E"/>
    <w:rsid w:val="002428B6"/>
    <w:rsid w:val="002432A0"/>
    <w:rsid w:val="002440E3"/>
    <w:rsid w:val="00245971"/>
    <w:rsid w:val="00254146"/>
    <w:rsid w:val="002543AA"/>
    <w:rsid w:val="0026641E"/>
    <w:rsid w:val="00267529"/>
    <w:rsid w:val="00273546"/>
    <w:rsid w:val="00275B3C"/>
    <w:rsid w:val="00276EAF"/>
    <w:rsid w:val="00280FFC"/>
    <w:rsid w:val="00281890"/>
    <w:rsid w:val="002902D7"/>
    <w:rsid w:val="00290A35"/>
    <w:rsid w:val="002939F3"/>
    <w:rsid w:val="00294003"/>
    <w:rsid w:val="002941D5"/>
    <w:rsid w:val="00295E34"/>
    <w:rsid w:val="00296596"/>
    <w:rsid w:val="002C2615"/>
    <w:rsid w:val="002D066C"/>
    <w:rsid w:val="002D3170"/>
    <w:rsid w:val="002D46AA"/>
    <w:rsid w:val="002E0AFA"/>
    <w:rsid w:val="002E0E3D"/>
    <w:rsid w:val="002E1AF4"/>
    <w:rsid w:val="002E3876"/>
    <w:rsid w:val="002E6D09"/>
    <w:rsid w:val="002E72E1"/>
    <w:rsid w:val="002F1514"/>
    <w:rsid w:val="002F2F96"/>
    <w:rsid w:val="002F3F47"/>
    <w:rsid w:val="002F6072"/>
    <w:rsid w:val="002F7BCF"/>
    <w:rsid w:val="00300930"/>
    <w:rsid w:val="00301276"/>
    <w:rsid w:val="003019BE"/>
    <w:rsid w:val="00303E50"/>
    <w:rsid w:val="0030413D"/>
    <w:rsid w:val="003042AA"/>
    <w:rsid w:val="00304F57"/>
    <w:rsid w:val="00314B59"/>
    <w:rsid w:val="00314C2B"/>
    <w:rsid w:val="00315C35"/>
    <w:rsid w:val="00321368"/>
    <w:rsid w:val="00326272"/>
    <w:rsid w:val="00326EE2"/>
    <w:rsid w:val="003279F8"/>
    <w:rsid w:val="00330FE9"/>
    <w:rsid w:val="00336A53"/>
    <w:rsid w:val="0033721B"/>
    <w:rsid w:val="0034120F"/>
    <w:rsid w:val="00342E33"/>
    <w:rsid w:val="0034518B"/>
    <w:rsid w:val="00350822"/>
    <w:rsid w:val="00352A99"/>
    <w:rsid w:val="00354E27"/>
    <w:rsid w:val="003563FC"/>
    <w:rsid w:val="00357B1E"/>
    <w:rsid w:val="00357C99"/>
    <w:rsid w:val="0036408A"/>
    <w:rsid w:val="00365B09"/>
    <w:rsid w:val="0037080F"/>
    <w:rsid w:val="00372DAC"/>
    <w:rsid w:val="003735EC"/>
    <w:rsid w:val="00376FAD"/>
    <w:rsid w:val="00380E98"/>
    <w:rsid w:val="0038200A"/>
    <w:rsid w:val="00393598"/>
    <w:rsid w:val="003B119B"/>
    <w:rsid w:val="003B3FCD"/>
    <w:rsid w:val="003B427D"/>
    <w:rsid w:val="003B5CA7"/>
    <w:rsid w:val="003B7FAA"/>
    <w:rsid w:val="003C065D"/>
    <w:rsid w:val="003C0921"/>
    <w:rsid w:val="003C2089"/>
    <w:rsid w:val="003C260C"/>
    <w:rsid w:val="003C51A9"/>
    <w:rsid w:val="003D1BEF"/>
    <w:rsid w:val="003D4732"/>
    <w:rsid w:val="003E4E79"/>
    <w:rsid w:val="003E6F8C"/>
    <w:rsid w:val="003E7694"/>
    <w:rsid w:val="003F0308"/>
    <w:rsid w:val="003F4949"/>
    <w:rsid w:val="00401411"/>
    <w:rsid w:val="00402FF1"/>
    <w:rsid w:val="004059BB"/>
    <w:rsid w:val="00413F0F"/>
    <w:rsid w:val="00420C96"/>
    <w:rsid w:val="004303CE"/>
    <w:rsid w:val="00433949"/>
    <w:rsid w:val="00441A33"/>
    <w:rsid w:val="00454429"/>
    <w:rsid w:val="00455857"/>
    <w:rsid w:val="0046281D"/>
    <w:rsid w:val="0046365E"/>
    <w:rsid w:val="00464058"/>
    <w:rsid w:val="004669EC"/>
    <w:rsid w:val="00486396"/>
    <w:rsid w:val="00487094"/>
    <w:rsid w:val="004934DA"/>
    <w:rsid w:val="00493975"/>
    <w:rsid w:val="0049475F"/>
    <w:rsid w:val="004D2EC6"/>
    <w:rsid w:val="004D6FDF"/>
    <w:rsid w:val="004E02FF"/>
    <w:rsid w:val="004E2C2B"/>
    <w:rsid w:val="004E4C23"/>
    <w:rsid w:val="004E6815"/>
    <w:rsid w:val="004F10E1"/>
    <w:rsid w:val="004F37D2"/>
    <w:rsid w:val="004F45FE"/>
    <w:rsid w:val="004F4B10"/>
    <w:rsid w:val="004F756D"/>
    <w:rsid w:val="005006AE"/>
    <w:rsid w:val="00507905"/>
    <w:rsid w:val="00512B9F"/>
    <w:rsid w:val="00513714"/>
    <w:rsid w:val="0051536D"/>
    <w:rsid w:val="00527527"/>
    <w:rsid w:val="00531DCF"/>
    <w:rsid w:val="00533B41"/>
    <w:rsid w:val="00533BFE"/>
    <w:rsid w:val="00540D03"/>
    <w:rsid w:val="00543304"/>
    <w:rsid w:val="00546C35"/>
    <w:rsid w:val="00547091"/>
    <w:rsid w:val="00550EFA"/>
    <w:rsid w:val="00556832"/>
    <w:rsid w:val="00563BEE"/>
    <w:rsid w:val="00566A0F"/>
    <w:rsid w:val="0057080C"/>
    <w:rsid w:val="005718F6"/>
    <w:rsid w:val="005754B8"/>
    <w:rsid w:val="00577C3F"/>
    <w:rsid w:val="00582255"/>
    <w:rsid w:val="005829AD"/>
    <w:rsid w:val="0058308C"/>
    <w:rsid w:val="005860C6"/>
    <w:rsid w:val="00587A3A"/>
    <w:rsid w:val="00590D79"/>
    <w:rsid w:val="005A0A28"/>
    <w:rsid w:val="005B0307"/>
    <w:rsid w:val="005B3B43"/>
    <w:rsid w:val="005B46CF"/>
    <w:rsid w:val="005B6FE6"/>
    <w:rsid w:val="005C0070"/>
    <w:rsid w:val="005C00D4"/>
    <w:rsid w:val="005C077B"/>
    <w:rsid w:val="005C0E23"/>
    <w:rsid w:val="005C5C8A"/>
    <w:rsid w:val="005C6057"/>
    <w:rsid w:val="005C6436"/>
    <w:rsid w:val="005D09D5"/>
    <w:rsid w:val="005D6C1C"/>
    <w:rsid w:val="005D716C"/>
    <w:rsid w:val="005D7CCB"/>
    <w:rsid w:val="005E08FC"/>
    <w:rsid w:val="005E1A68"/>
    <w:rsid w:val="005E52F8"/>
    <w:rsid w:val="005F1D5F"/>
    <w:rsid w:val="005F2307"/>
    <w:rsid w:val="00600FEE"/>
    <w:rsid w:val="0060236F"/>
    <w:rsid w:val="00602E79"/>
    <w:rsid w:val="00611174"/>
    <w:rsid w:val="006139E8"/>
    <w:rsid w:val="00613EE8"/>
    <w:rsid w:val="0062319E"/>
    <w:rsid w:val="00623305"/>
    <w:rsid w:val="00624044"/>
    <w:rsid w:val="0063055F"/>
    <w:rsid w:val="0063588B"/>
    <w:rsid w:val="00646A97"/>
    <w:rsid w:val="00651083"/>
    <w:rsid w:val="00654913"/>
    <w:rsid w:val="00657C56"/>
    <w:rsid w:val="00657CBF"/>
    <w:rsid w:val="0066037B"/>
    <w:rsid w:val="00660917"/>
    <w:rsid w:val="006630CA"/>
    <w:rsid w:val="006643F2"/>
    <w:rsid w:val="0067511C"/>
    <w:rsid w:val="006803DB"/>
    <w:rsid w:val="00682BFA"/>
    <w:rsid w:val="006833CF"/>
    <w:rsid w:val="00696FBE"/>
    <w:rsid w:val="006A634B"/>
    <w:rsid w:val="006B0F19"/>
    <w:rsid w:val="006B0F5D"/>
    <w:rsid w:val="006B3919"/>
    <w:rsid w:val="006B6856"/>
    <w:rsid w:val="006C1DF7"/>
    <w:rsid w:val="006C3922"/>
    <w:rsid w:val="006D0DCD"/>
    <w:rsid w:val="006D4160"/>
    <w:rsid w:val="006D65C9"/>
    <w:rsid w:val="006D65CE"/>
    <w:rsid w:val="006E51C2"/>
    <w:rsid w:val="006F32F1"/>
    <w:rsid w:val="006F488B"/>
    <w:rsid w:val="006F637C"/>
    <w:rsid w:val="006F6E20"/>
    <w:rsid w:val="006F7D6F"/>
    <w:rsid w:val="00701303"/>
    <w:rsid w:val="007015A4"/>
    <w:rsid w:val="00701E3E"/>
    <w:rsid w:val="00703302"/>
    <w:rsid w:val="007037EF"/>
    <w:rsid w:val="00707A8F"/>
    <w:rsid w:val="00707BF8"/>
    <w:rsid w:val="00707FE4"/>
    <w:rsid w:val="007105BF"/>
    <w:rsid w:val="0071136A"/>
    <w:rsid w:val="00712970"/>
    <w:rsid w:val="0071343E"/>
    <w:rsid w:val="00715076"/>
    <w:rsid w:val="0072023B"/>
    <w:rsid w:val="00720F33"/>
    <w:rsid w:val="00725F8A"/>
    <w:rsid w:val="00730064"/>
    <w:rsid w:val="0073123B"/>
    <w:rsid w:val="00731573"/>
    <w:rsid w:val="00733713"/>
    <w:rsid w:val="00733E15"/>
    <w:rsid w:val="007360A4"/>
    <w:rsid w:val="00740968"/>
    <w:rsid w:val="00756E07"/>
    <w:rsid w:val="00760239"/>
    <w:rsid w:val="0076163F"/>
    <w:rsid w:val="007674F7"/>
    <w:rsid w:val="00770619"/>
    <w:rsid w:val="0077169A"/>
    <w:rsid w:val="00780D0D"/>
    <w:rsid w:val="0078413F"/>
    <w:rsid w:val="0078578F"/>
    <w:rsid w:val="00785992"/>
    <w:rsid w:val="007871D3"/>
    <w:rsid w:val="00790722"/>
    <w:rsid w:val="00794A35"/>
    <w:rsid w:val="00797CE7"/>
    <w:rsid w:val="007A268E"/>
    <w:rsid w:val="007A3566"/>
    <w:rsid w:val="007A4013"/>
    <w:rsid w:val="007A413D"/>
    <w:rsid w:val="007A7910"/>
    <w:rsid w:val="007A7E48"/>
    <w:rsid w:val="007B1D37"/>
    <w:rsid w:val="007B3D5A"/>
    <w:rsid w:val="007C0E01"/>
    <w:rsid w:val="007C1282"/>
    <w:rsid w:val="007C4859"/>
    <w:rsid w:val="007D0F63"/>
    <w:rsid w:val="007D1C54"/>
    <w:rsid w:val="007D5B7A"/>
    <w:rsid w:val="007D5E63"/>
    <w:rsid w:val="007D60CD"/>
    <w:rsid w:val="007D62A2"/>
    <w:rsid w:val="007D7BD3"/>
    <w:rsid w:val="007E64C7"/>
    <w:rsid w:val="007E6572"/>
    <w:rsid w:val="007F32B5"/>
    <w:rsid w:val="00806B41"/>
    <w:rsid w:val="008076EA"/>
    <w:rsid w:val="00810092"/>
    <w:rsid w:val="008144EB"/>
    <w:rsid w:val="0082100D"/>
    <w:rsid w:val="00824E03"/>
    <w:rsid w:val="00831969"/>
    <w:rsid w:val="008331B3"/>
    <w:rsid w:val="00840FB0"/>
    <w:rsid w:val="008500B6"/>
    <w:rsid w:val="00853E8C"/>
    <w:rsid w:val="00855489"/>
    <w:rsid w:val="00855EC7"/>
    <w:rsid w:val="008577A4"/>
    <w:rsid w:val="0086204F"/>
    <w:rsid w:val="00862306"/>
    <w:rsid w:val="00862678"/>
    <w:rsid w:val="008637F0"/>
    <w:rsid w:val="00875C60"/>
    <w:rsid w:val="008963C9"/>
    <w:rsid w:val="00896EE4"/>
    <w:rsid w:val="008A12BF"/>
    <w:rsid w:val="008A5FF9"/>
    <w:rsid w:val="008A7049"/>
    <w:rsid w:val="008A7D96"/>
    <w:rsid w:val="008B2860"/>
    <w:rsid w:val="008B28ED"/>
    <w:rsid w:val="008B3CCC"/>
    <w:rsid w:val="008B5C79"/>
    <w:rsid w:val="008B61A9"/>
    <w:rsid w:val="008B713A"/>
    <w:rsid w:val="008C5588"/>
    <w:rsid w:val="008C7328"/>
    <w:rsid w:val="008E1EDB"/>
    <w:rsid w:val="008E6CBD"/>
    <w:rsid w:val="008F0570"/>
    <w:rsid w:val="008F12C5"/>
    <w:rsid w:val="008F206D"/>
    <w:rsid w:val="008F42F1"/>
    <w:rsid w:val="008F474B"/>
    <w:rsid w:val="009034E1"/>
    <w:rsid w:val="00904FF5"/>
    <w:rsid w:val="00905182"/>
    <w:rsid w:val="0090604E"/>
    <w:rsid w:val="00910EF9"/>
    <w:rsid w:val="009123C0"/>
    <w:rsid w:val="0091331B"/>
    <w:rsid w:val="0091478E"/>
    <w:rsid w:val="00927532"/>
    <w:rsid w:val="009328DD"/>
    <w:rsid w:val="00935F5D"/>
    <w:rsid w:val="00936FAB"/>
    <w:rsid w:val="00937929"/>
    <w:rsid w:val="00941653"/>
    <w:rsid w:val="00947DEF"/>
    <w:rsid w:val="009521E6"/>
    <w:rsid w:val="0095359A"/>
    <w:rsid w:val="00953667"/>
    <w:rsid w:val="00955A76"/>
    <w:rsid w:val="00964B8E"/>
    <w:rsid w:val="00966322"/>
    <w:rsid w:val="0096787B"/>
    <w:rsid w:val="00967D1F"/>
    <w:rsid w:val="00967D9F"/>
    <w:rsid w:val="00971CD2"/>
    <w:rsid w:val="009722CD"/>
    <w:rsid w:val="0098301C"/>
    <w:rsid w:val="00985A92"/>
    <w:rsid w:val="009869F8"/>
    <w:rsid w:val="00986DB6"/>
    <w:rsid w:val="00987B9F"/>
    <w:rsid w:val="009927BE"/>
    <w:rsid w:val="009955EB"/>
    <w:rsid w:val="009A079A"/>
    <w:rsid w:val="009A0F3B"/>
    <w:rsid w:val="009A20E6"/>
    <w:rsid w:val="009B4A45"/>
    <w:rsid w:val="009B57F1"/>
    <w:rsid w:val="009C19D1"/>
    <w:rsid w:val="009C34F8"/>
    <w:rsid w:val="009C44B4"/>
    <w:rsid w:val="009C481C"/>
    <w:rsid w:val="009C4FF1"/>
    <w:rsid w:val="009C6E35"/>
    <w:rsid w:val="009D43F8"/>
    <w:rsid w:val="009D44B9"/>
    <w:rsid w:val="009D50AC"/>
    <w:rsid w:val="009D6F9D"/>
    <w:rsid w:val="009E0CA2"/>
    <w:rsid w:val="009E1545"/>
    <w:rsid w:val="009E29D8"/>
    <w:rsid w:val="009E36C4"/>
    <w:rsid w:val="009E50F0"/>
    <w:rsid w:val="009F05C7"/>
    <w:rsid w:val="009F23C8"/>
    <w:rsid w:val="009F5921"/>
    <w:rsid w:val="009F5C0C"/>
    <w:rsid w:val="00A02DFC"/>
    <w:rsid w:val="00A034D9"/>
    <w:rsid w:val="00A0484E"/>
    <w:rsid w:val="00A05D39"/>
    <w:rsid w:val="00A111C5"/>
    <w:rsid w:val="00A1584B"/>
    <w:rsid w:val="00A16242"/>
    <w:rsid w:val="00A16916"/>
    <w:rsid w:val="00A20C91"/>
    <w:rsid w:val="00A20F7E"/>
    <w:rsid w:val="00A2553E"/>
    <w:rsid w:val="00A257A8"/>
    <w:rsid w:val="00A30597"/>
    <w:rsid w:val="00A328BB"/>
    <w:rsid w:val="00A35DC1"/>
    <w:rsid w:val="00A36F38"/>
    <w:rsid w:val="00A501D9"/>
    <w:rsid w:val="00A507B6"/>
    <w:rsid w:val="00A52A53"/>
    <w:rsid w:val="00A55B64"/>
    <w:rsid w:val="00A55E6A"/>
    <w:rsid w:val="00A63707"/>
    <w:rsid w:val="00A73E7B"/>
    <w:rsid w:val="00A750EF"/>
    <w:rsid w:val="00A80259"/>
    <w:rsid w:val="00A80968"/>
    <w:rsid w:val="00A84098"/>
    <w:rsid w:val="00A8481E"/>
    <w:rsid w:val="00A84B4C"/>
    <w:rsid w:val="00A864A5"/>
    <w:rsid w:val="00A9104D"/>
    <w:rsid w:val="00A946F1"/>
    <w:rsid w:val="00A96E88"/>
    <w:rsid w:val="00AA15DF"/>
    <w:rsid w:val="00AA3A74"/>
    <w:rsid w:val="00AB1C7C"/>
    <w:rsid w:val="00AB24F4"/>
    <w:rsid w:val="00AB6D77"/>
    <w:rsid w:val="00AC02BF"/>
    <w:rsid w:val="00AC1346"/>
    <w:rsid w:val="00AC3B6B"/>
    <w:rsid w:val="00AC4863"/>
    <w:rsid w:val="00AC5A29"/>
    <w:rsid w:val="00AD34EF"/>
    <w:rsid w:val="00AD59FF"/>
    <w:rsid w:val="00AD6BB9"/>
    <w:rsid w:val="00AE0762"/>
    <w:rsid w:val="00AE369B"/>
    <w:rsid w:val="00AE5A42"/>
    <w:rsid w:val="00AE7A67"/>
    <w:rsid w:val="00AE7C9F"/>
    <w:rsid w:val="00AF6A90"/>
    <w:rsid w:val="00B00E2E"/>
    <w:rsid w:val="00B01ACC"/>
    <w:rsid w:val="00B0360A"/>
    <w:rsid w:val="00B0419C"/>
    <w:rsid w:val="00B1626D"/>
    <w:rsid w:val="00B16640"/>
    <w:rsid w:val="00B2119C"/>
    <w:rsid w:val="00B30124"/>
    <w:rsid w:val="00B30645"/>
    <w:rsid w:val="00B32CB3"/>
    <w:rsid w:val="00B429A3"/>
    <w:rsid w:val="00B45F7D"/>
    <w:rsid w:val="00B46827"/>
    <w:rsid w:val="00B47EAA"/>
    <w:rsid w:val="00B52B2A"/>
    <w:rsid w:val="00B53640"/>
    <w:rsid w:val="00B54C1C"/>
    <w:rsid w:val="00B575DA"/>
    <w:rsid w:val="00B6558C"/>
    <w:rsid w:val="00B65D4C"/>
    <w:rsid w:val="00B66236"/>
    <w:rsid w:val="00B709A4"/>
    <w:rsid w:val="00B71F01"/>
    <w:rsid w:val="00B87DA7"/>
    <w:rsid w:val="00B87FF3"/>
    <w:rsid w:val="00B918B2"/>
    <w:rsid w:val="00B963DE"/>
    <w:rsid w:val="00BA1E63"/>
    <w:rsid w:val="00BA5722"/>
    <w:rsid w:val="00BA6CCD"/>
    <w:rsid w:val="00BB0749"/>
    <w:rsid w:val="00BB1397"/>
    <w:rsid w:val="00BB13A2"/>
    <w:rsid w:val="00BB3532"/>
    <w:rsid w:val="00BC19C9"/>
    <w:rsid w:val="00BC59BD"/>
    <w:rsid w:val="00BD3C4B"/>
    <w:rsid w:val="00BE08E8"/>
    <w:rsid w:val="00BE23ED"/>
    <w:rsid w:val="00BE3FC3"/>
    <w:rsid w:val="00BE5B40"/>
    <w:rsid w:val="00BE6B83"/>
    <w:rsid w:val="00BF102C"/>
    <w:rsid w:val="00BF12EC"/>
    <w:rsid w:val="00BF77C8"/>
    <w:rsid w:val="00C00583"/>
    <w:rsid w:val="00C00793"/>
    <w:rsid w:val="00C03EDE"/>
    <w:rsid w:val="00C112A0"/>
    <w:rsid w:val="00C14F0E"/>
    <w:rsid w:val="00C16C8F"/>
    <w:rsid w:val="00C215DD"/>
    <w:rsid w:val="00C22CAD"/>
    <w:rsid w:val="00C248EB"/>
    <w:rsid w:val="00C2639B"/>
    <w:rsid w:val="00C27E46"/>
    <w:rsid w:val="00C355D3"/>
    <w:rsid w:val="00C3630A"/>
    <w:rsid w:val="00C4163D"/>
    <w:rsid w:val="00C42DF1"/>
    <w:rsid w:val="00C50FB4"/>
    <w:rsid w:val="00C5443F"/>
    <w:rsid w:val="00C54CC8"/>
    <w:rsid w:val="00C562D8"/>
    <w:rsid w:val="00C56C14"/>
    <w:rsid w:val="00C57160"/>
    <w:rsid w:val="00C61542"/>
    <w:rsid w:val="00C62E11"/>
    <w:rsid w:val="00C661D1"/>
    <w:rsid w:val="00C7178B"/>
    <w:rsid w:val="00C723AA"/>
    <w:rsid w:val="00C74F71"/>
    <w:rsid w:val="00C77B25"/>
    <w:rsid w:val="00C80267"/>
    <w:rsid w:val="00C857C9"/>
    <w:rsid w:val="00C93B1F"/>
    <w:rsid w:val="00C95068"/>
    <w:rsid w:val="00C961AF"/>
    <w:rsid w:val="00CA31D5"/>
    <w:rsid w:val="00CA448D"/>
    <w:rsid w:val="00CA48D0"/>
    <w:rsid w:val="00CA5CD1"/>
    <w:rsid w:val="00CB15DE"/>
    <w:rsid w:val="00CB1609"/>
    <w:rsid w:val="00CB36F4"/>
    <w:rsid w:val="00CB69E1"/>
    <w:rsid w:val="00CB7B6A"/>
    <w:rsid w:val="00CC19B7"/>
    <w:rsid w:val="00CC1F71"/>
    <w:rsid w:val="00CC508B"/>
    <w:rsid w:val="00CC5090"/>
    <w:rsid w:val="00CD307F"/>
    <w:rsid w:val="00CD3ED3"/>
    <w:rsid w:val="00CD696A"/>
    <w:rsid w:val="00CE4461"/>
    <w:rsid w:val="00CE6F29"/>
    <w:rsid w:val="00CF2EEE"/>
    <w:rsid w:val="00CF2F97"/>
    <w:rsid w:val="00CF418D"/>
    <w:rsid w:val="00CF4383"/>
    <w:rsid w:val="00D02072"/>
    <w:rsid w:val="00D0236C"/>
    <w:rsid w:val="00D026BB"/>
    <w:rsid w:val="00D03A9E"/>
    <w:rsid w:val="00D03C7C"/>
    <w:rsid w:val="00D043CA"/>
    <w:rsid w:val="00D10D23"/>
    <w:rsid w:val="00D112F0"/>
    <w:rsid w:val="00D15BDD"/>
    <w:rsid w:val="00D22658"/>
    <w:rsid w:val="00D23A69"/>
    <w:rsid w:val="00D32A61"/>
    <w:rsid w:val="00D35A31"/>
    <w:rsid w:val="00D446B0"/>
    <w:rsid w:val="00D47F09"/>
    <w:rsid w:val="00D514A0"/>
    <w:rsid w:val="00D525F1"/>
    <w:rsid w:val="00D56E57"/>
    <w:rsid w:val="00D62956"/>
    <w:rsid w:val="00D63A0D"/>
    <w:rsid w:val="00D63FE3"/>
    <w:rsid w:val="00D67E6C"/>
    <w:rsid w:val="00D708B0"/>
    <w:rsid w:val="00D70E46"/>
    <w:rsid w:val="00D76AF3"/>
    <w:rsid w:val="00D86D51"/>
    <w:rsid w:val="00D96845"/>
    <w:rsid w:val="00D9749C"/>
    <w:rsid w:val="00DA48F3"/>
    <w:rsid w:val="00DA74AA"/>
    <w:rsid w:val="00DB4158"/>
    <w:rsid w:val="00DB5EDC"/>
    <w:rsid w:val="00DC1534"/>
    <w:rsid w:val="00DC5449"/>
    <w:rsid w:val="00DC6A26"/>
    <w:rsid w:val="00DC7BFE"/>
    <w:rsid w:val="00DD084B"/>
    <w:rsid w:val="00DE15BD"/>
    <w:rsid w:val="00DE26A5"/>
    <w:rsid w:val="00DF11E2"/>
    <w:rsid w:val="00DF4DC0"/>
    <w:rsid w:val="00DF5C3E"/>
    <w:rsid w:val="00E036A0"/>
    <w:rsid w:val="00E046AD"/>
    <w:rsid w:val="00E10B65"/>
    <w:rsid w:val="00E201C4"/>
    <w:rsid w:val="00E212EA"/>
    <w:rsid w:val="00E21C3D"/>
    <w:rsid w:val="00E23E87"/>
    <w:rsid w:val="00E24988"/>
    <w:rsid w:val="00E26C2E"/>
    <w:rsid w:val="00E272DD"/>
    <w:rsid w:val="00E321A1"/>
    <w:rsid w:val="00E3271F"/>
    <w:rsid w:val="00E478D6"/>
    <w:rsid w:val="00E56E88"/>
    <w:rsid w:val="00E570A4"/>
    <w:rsid w:val="00E575FE"/>
    <w:rsid w:val="00E57A05"/>
    <w:rsid w:val="00E60522"/>
    <w:rsid w:val="00E64A65"/>
    <w:rsid w:val="00E75A97"/>
    <w:rsid w:val="00E84893"/>
    <w:rsid w:val="00E87910"/>
    <w:rsid w:val="00E908EF"/>
    <w:rsid w:val="00E94653"/>
    <w:rsid w:val="00E9495B"/>
    <w:rsid w:val="00EA24CA"/>
    <w:rsid w:val="00EA71A1"/>
    <w:rsid w:val="00EB063E"/>
    <w:rsid w:val="00EC0654"/>
    <w:rsid w:val="00EC0E09"/>
    <w:rsid w:val="00EC1C33"/>
    <w:rsid w:val="00EC53F8"/>
    <w:rsid w:val="00EC6386"/>
    <w:rsid w:val="00ED16DE"/>
    <w:rsid w:val="00ED2668"/>
    <w:rsid w:val="00ED45F5"/>
    <w:rsid w:val="00ED514A"/>
    <w:rsid w:val="00ED75BA"/>
    <w:rsid w:val="00ED7783"/>
    <w:rsid w:val="00EE0A18"/>
    <w:rsid w:val="00EE0AFF"/>
    <w:rsid w:val="00EF1394"/>
    <w:rsid w:val="00EF5F5A"/>
    <w:rsid w:val="00EF6496"/>
    <w:rsid w:val="00F015F7"/>
    <w:rsid w:val="00F02BED"/>
    <w:rsid w:val="00F06789"/>
    <w:rsid w:val="00F1083A"/>
    <w:rsid w:val="00F152E8"/>
    <w:rsid w:val="00F16A01"/>
    <w:rsid w:val="00F226D7"/>
    <w:rsid w:val="00F227AF"/>
    <w:rsid w:val="00F22F66"/>
    <w:rsid w:val="00F256B9"/>
    <w:rsid w:val="00F346EA"/>
    <w:rsid w:val="00F3608C"/>
    <w:rsid w:val="00F377BF"/>
    <w:rsid w:val="00F43989"/>
    <w:rsid w:val="00F515D1"/>
    <w:rsid w:val="00F543A2"/>
    <w:rsid w:val="00F56456"/>
    <w:rsid w:val="00F6050B"/>
    <w:rsid w:val="00F63803"/>
    <w:rsid w:val="00F6423C"/>
    <w:rsid w:val="00F7018D"/>
    <w:rsid w:val="00F739D3"/>
    <w:rsid w:val="00F81BAF"/>
    <w:rsid w:val="00F81C10"/>
    <w:rsid w:val="00F84D7A"/>
    <w:rsid w:val="00F95CA8"/>
    <w:rsid w:val="00FA1298"/>
    <w:rsid w:val="00FA41A8"/>
    <w:rsid w:val="00FA57D8"/>
    <w:rsid w:val="00FA7CCF"/>
    <w:rsid w:val="00FB0DA6"/>
    <w:rsid w:val="00FB6630"/>
    <w:rsid w:val="00FB7A4B"/>
    <w:rsid w:val="00FC3EA7"/>
    <w:rsid w:val="00FC44BF"/>
    <w:rsid w:val="00FC475D"/>
    <w:rsid w:val="00FC6D67"/>
    <w:rsid w:val="00FD2471"/>
    <w:rsid w:val="00FD654C"/>
    <w:rsid w:val="00FD7E9A"/>
    <w:rsid w:val="00FE0494"/>
    <w:rsid w:val="00FE0B10"/>
    <w:rsid w:val="00FE14C9"/>
    <w:rsid w:val="00FE6F1B"/>
    <w:rsid w:val="00FF439B"/>
    <w:rsid w:val="00FF4F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9218"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4E79"/>
    <w:rPr>
      <w:sz w:val="24"/>
      <w:szCs w:val="24"/>
    </w:rPr>
  </w:style>
  <w:style w:type="paragraph" w:styleId="Heading1">
    <w:name w:val="heading 1"/>
    <w:next w:val="Normal"/>
    <w:qFormat/>
    <w:rsid w:val="00E575FE"/>
    <w:pPr>
      <w:keepNext/>
      <w:pageBreakBefore/>
      <w:numPr>
        <w:numId w:val="15"/>
      </w:numPr>
      <w:outlineLvl w:val="0"/>
    </w:pPr>
    <w:rPr>
      <w:b/>
      <w:bCs/>
      <w:sz w:val="36"/>
      <w:szCs w:val="24"/>
    </w:rPr>
  </w:style>
  <w:style w:type="paragraph" w:styleId="Heading2">
    <w:name w:val="heading 2"/>
    <w:basedOn w:val="Heading1"/>
    <w:next w:val="Normal"/>
    <w:link w:val="Heading2Char"/>
    <w:qFormat/>
    <w:rsid w:val="00E575FE"/>
    <w:pPr>
      <w:pageBreakBefore w:val="0"/>
      <w:numPr>
        <w:ilvl w:val="1"/>
      </w:numPr>
      <w:outlineLvl w:val="1"/>
    </w:pPr>
    <w:rPr>
      <w:i/>
      <w:sz w:val="28"/>
      <w:szCs w:val="20"/>
      <w:lang w:bidi="he-IL"/>
    </w:rPr>
  </w:style>
  <w:style w:type="paragraph" w:styleId="Heading3">
    <w:name w:val="heading 3"/>
    <w:basedOn w:val="Normal"/>
    <w:next w:val="Normal"/>
    <w:qFormat/>
    <w:rsid w:val="00E60522"/>
    <w:pPr>
      <w:keepNext/>
      <w:outlineLvl w:val="2"/>
    </w:pPr>
    <w:rPr>
      <w:rFonts w:ascii="Arial" w:hAnsi="Arial"/>
      <w:b/>
      <w:color w:val="0000FF"/>
      <w:sz w:val="28"/>
      <w:szCs w:val="20"/>
      <w:lang w:bidi="he-IL"/>
    </w:rPr>
  </w:style>
  <w:style w:type="paragraph" w:styleId="Heading4">
    <w:name w:val="heading 4"/>
    <w:basedOn w:val="Normal"/>
    <w:next w:val="Normal"/>
    <w:qFormat/>
    <w:rsid w:val="00E60522"/>
    <w:pPr>
      <w:keepNext/>
      <w:jc w:val="both"/>
      <w:outlineLvl w:val="3"/>
    </w:pPr>
    <w:rPr>
      <w:rFonts w:ascii="Arial" w:hAnsi="Arial"/>
      <w:b/>
      <w:szCs w:val="20"/>
      <w:lang w:bidi="he-IL"/>
    </w:rPr>
  </w:style>
  <w:style w:type="paragraph" w:styleId="Heading5">
    <w:name w:val="heading 5"/>
    <w:basedOn w:val="Normal"/>
    <w:next w:val="Normal"/>
    <w:qFormat/>
    <w:rsid w:val="003E4E79"/>
    <w:pPr>
      <w:ind w:left="720"/>
      <w:outlineLvl w:val="4"/>
    </w:pPr>
    <w:rPr>
      <w:rFonts w:ascii="Arial" w:hAnsi="Arial"/>
      <w:b/>
      <w:color w:val="0000FF"/>
      <w:sz w:val="22"/>
      <w:szCs w:val="20"/>
      <w:lang w:bidi="he-IL"/>
    </w:rPr>
  </w:style>
  <w:style w:type="paragraph" w:styleId="Heading6">
    <w:name w:val="heading 6"/>
    <w:basedOn w:val="Normal"/>
    <w:next w:val="Normal"/>
    <w:qFormat/>
    <w:rsid w:val="003E4E79"/>
    <w:pPr>
      <w:keepNext/>
      <w:outlineLvl w:val="5"/>
    </w:pPr>
    <w:rPr>
      <w:b/>
      <w:bCs/>
    </w:rPr>
  </w:style>
  <w:style w:type="paragraph" w:styleId="Heading7">
    <w:name w:val="heading 7"/>
    <w:basedOn w:val="Normal"/>
    <w:next w:val="Normal"/>
    <w:qFormat/>
    <w:rsid w:val="003E4E79"/>
    <w:pPr>
      <w:keepNext/>
      <w:ind w:firstLine="720"/>
      <w:outlineLvl w:val="6"/>
    </w:pPr>
    <w:rPr>
      <w:b/>
      <w:bCs/>
    </w:rPr>
  </w:style>
  <w:style w:type="paragraph" w:styleId="Heading8">
    <w:name w:val="heading 8"/>
    <w:basedOn w:val="Normal"/>
    <w:next w:val="Normal"/>
    <w:qFormat/>
    <w:rsid w:val="003E4E79"/>
    <w:pPr>
      <w:spacing w:before="240" w:after="60"/>
      <w:outlineLvl w:val="7"/>
    </w:pPr>
    <w:rPr>
      <w:i/>
      <w:iCs/>
    </w:rPr>
  </w:style>
  <w:style w:type="paragraph" w:styleId="Heading9">
    <w:name w:val="heading 9"/>
    <w:basedOn w:val="Normal"/>
    <w:next w:val="Normal"/>
    <w:qFormat/>
    <w:rsid w:val="003E4E79"/>
    <w:pPr>
      <w:keepNext/>
      <w:ind w:left="2160" w:firstLine="720"/>
      <w:outlineLvl w:val="8"/>
    </w:pPr>
    <w:rPr>
      <w:b/>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575FE"/>
    <w:pPr>
      <w:tabs>
        <w:tab w:val="center" w:pos="4320"/>
        <w:tab w:val="right" w:pos="8640"/>
      </w:tabs>
      <w:jc w:val="both"/>
    </w:pPr>
    <w:rPr>
      <w:sz w:val="22"/>
      <w:szCs w:val="20"/>
      <w:lang w:bidi="he-IL"/>
    </w:rPr>
  </w:style>
  <w:style w:type="paragraph" w:customStyle="1" w:styleId="Body3">
    <w:name w:val="Body 3"/>
    <w:basedOn w:val="Body2"/>
    <w:autoRedefine/>
    <w:rsid w:val="003E4E79"/>
    <w:pPr>
      <w:ind w:left="0"/>
    </w:pPr>
  </w:style>
  <w:style w:type="paragraph" w:customStyle="1" w:styleId="Body2">
    <w:name w:val="Body 2"/>
    <w:basedOn w:val="Normal"/>
    <w:autoRedefine/>
    <w:rsid w:val="003E4E79"/>
    <w:pPr>
      <w:tabs>
        <w:tab w:val="left" w:pos="540"/>
      </w:tabs>
      <w:ind w:left="540"/>
      <w:jc w:val="both"/>
    </w:pPr>
    <w:rPr>
      <w:rFonts w:ascii="Arial" w:hAnsi="Arial"/>
      <w:sz w:val="22"/>
      <w:szCs w:val="20"/>
      <w:lang w:bidi="he-IL"/>
    </w:rPr>
  </w:style>
  <w:style w:type="paragraph" w:customStyle="1" w:styleId="Body4">
    <w:name w:val="Body 4"/>
    <w:basedOn w:val="Normal"/>
    <w:autoRedefine/>
    <w:rsid w:val="003E4E79"/>
    <w:pPr>
      <w:ind w:left="720"/>
      <w:jc w:val="both"/>
    </w:pPr>
    <w:rPr>
      <w:rFonts w:ascii="Arial" w:hAnsi="Arial"/>
      <w:color w:val="000000"/>
      <w:spacing w:val="-5"/>
      <w:sz w:val="22"/>
      <w:szCs w:val="20"/>
      <w:lang w:bidi="he-IL"/>
    </w:rPr>
  </w:style>
  <w:style w:type="paragraph" w:styleId="BodyText2">
    <w:name w:val="Body Text 2"/>
    <w:basedOn w:val="Normal"/>
    <w:rsid w:val="003E4E79"/>
    <w:rPr>
      <w:rFonts w:ascii="Arial" w:hAnsi="Arial"/>
      <w:sz w:val="22"/>
      <w:szCs w:val="20"/>
    </w:rPr>
  </w:style>
  <w:style w:type="paragraph" w:customStyle="1" w:styleId="Body5">
    <w:name w:val="Body 5"/>
    <w:basedOn w:val="Normal"/>
    <w:autoRedefine/>
    <w:rsid w:val="003E4E79"/>
    <w:pPr>
      <w:ind w:left="1440"/>
      <w:jc w:val="both"/>
    </w:pPr>
    <w:rPr>
      <w:rFonts w:ascii="Arial" w:hAnsi="Arial"/>
      <w:spacing w:val="-5"/>
      <w:sz w:val="16"/>
      <w:szCs w:val="20"/>
      <w:lang w:bidi="he-IL"/>
    </w:rPr>
  </w:style>
  <w:style w:type="paragraph" w:styleId="BodyTextIndent">
    <w:name w:val="Body Text Indent"/>
    <w:basedOn w:val="Normal"/>
    <w:rsid w:val="003E4E79"/>
    <w:pPr>
      <w:ind w:left="1440"/>
      <w:jc w:val="both"/>
    </w:pPr>
    <w:rPr>
      <w:rFonts w:ascii="Arial" w:hAnsi="Arial"/>
      <w:spacing w:val="-5"/>
      <w:sz w:val="16"/>
      <w:szCs w:val="20"/>
      <w:lang w:bidi="he-IL"/>
    </w:rPr>
  </w:style>
  <w:style w:type="character" w:styleId="PageNumber">
    <w:name w:val="page number"/>
    <w:basedOn w:val="DefaultParagraphFont"/>
    <w:rsid w:val="003E4E79"/>
  </w:style>
  <w:style w:type="paragraph" w:styleId="Header">
    <w:name w:val="header"/>
    <w:basedOn w:val="Normal"/>
    <w:rsid w:val="003E4E79"/>
    <w:pPr>
      <w:tabs>
        <w:tab w:val="center" w:pos="4320"/>
        <w:tab w:val="right" w:pos="8640"/>
      </w:tabs>
      <w:jc w:val="both"/>
    </w:pPr>
    <w:rPr>
      <w:rFonts w:ascii="Arial" w:hAnsi="Arial"/>
      <w:sz w:val="22"/>
      <w:szCs w:val="20"/>
      <w:lang w:bidi="he-IL"/>
    </w:rPr>
  </w:style>
  <w:style w:type="paragraph" w:styleId="DocumentMap">
    <w:name w:val="Document Map"/>
    <w:basedOn w:val="Normal"/>
    <w:semiHidden/>
    <w:rsid w:val="003E4E79"/>
    <w:pPr>
      <w:shd w:val="clear" w:color="auto" w:fill="000080"/>
      <w:jc w:val="both"/>
    </w:pPr>
    <w:rPr>
      <w:rFonts w:ascii="Tahoma" w:hAnsi="Tahoma"/>
      <w:sz w:val="22"/>
      <w:szCs w:val="20"/>
      <w:lang w:bidi="he-IL"/>
    </w:rPr>
  </w:style>
  <w:style w:type="character" w:styleId="Hyperlink">
    <w:name w:val="Hyperlink"/>
    <w:basedOn w:val="DefaultParagraphFont"/>
    <w:rsid w:val="003E4E79"/>
    <w:rPr>
      <w:color w:val="0000FF"/>
      <w:u w:val="single"/>
    </w:rPr>
  </w:style>
  <w:style w:type="paragraph" w:styleId="BodyText">
    <w:name w:val="Body Text"/>
    <w:basedOn w:val="Normal"/>
    <w:rsid w:val="003E4E79"/>
    <w:pPr>
      <w:spacing w:after="120"/>
    </w:pPr>
  </w:style>
  <w:style w:type="paragraph" w:styleId="TOC1">
    <w:name w:val="toc 1"/>
    <w:basedOn w:val="Normal"/>
    <w:next w:val="Normal"/>
    <w:autoRedefine/>
    <w:semiHidden/>
    <w:rsid w:val="003E4E79"/>
    <w:pPr>
      <w:spacing w:before="120"/>
    </w:pPr>
    <w:rPr>
      <w:b/>
      <w:bCs/>
      <w:i/>
      <w:iCs/>
      <w:szCs w:val="28"/>
    </w:rPr>
  </w:style>
  <w:style w:type="paragraph" w:customStyle="1" w:styleId="HTMLBody">
    <w:name w:val="HTML Body"/>
    <w:rsid w:val="003E4E79"/>
    <w:pPr>
      <w:autoSpaceDE w:val="0"/>
      <w:autoSpaceDN w:val="0"/>
      <w:adjustRightInd w:val="0"/>
    </w:pPr>
    <w:rPr>
      <w:rFonts w:ascii="Arial" w:hAnsi="Arial"/>
    </w:rPr>
  </w:style>
  <w:style w:type="paragraph" w:styleId="BodyTextIndent2">
    <w:name w:val="Body Text Indent 2"/>
    <w:basedOn w:val="Normal"/>
    <w:rsid w:val="003E4E79"/>
    <w:pPr>
      <w:ind w:left="1440"/>
    </w:pPr>
    <w:rPr>
      <w:b/>
      <w:bCs/>
      <w:sz w:val="16"/>
      <w:lang w:bidi="he-IL"/>
    </w:rPr>
  </w:style>
  <w:style w:type="paragraph" w:styleId="NormalWeb">
    <w:name w:val="Normal (Web)"/>
    <w:basedOn w:val="Normal"/>
    <w:rsid w:val="003E4E79"/>
    <w:pPr>
      <w:spacing w:before="100" w:beforeAutospacing="1" w:after="100" w:afterAutospacing="1"/>
    </w:pPr>
  </w:style>
  <w:style w:type="table" w:styleId="TableGrid">
    <w:name w:val="Table Grid"/>
    <w:basedOn w:val="TableNormal"/>
    <w:rsid w:val="001160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785992"/>
    <w:rPr>
      <w:sz w:val="16"/>
      <w:szCs w:val="16"/>
    </w:rPr>
  </w:style>
  <w:style w:type="paragraph" w:styleId="CommentText">
    <w:name w:val="annotation text"/>
    <w:basedOn w:val="Normal"/>
    <w:semiHidden/>
    <w:rsid w:val="00785992"/>
    <w:rPr>
      <w:sz w:val="20"/>
      <w:szCs w:val="20"/>
    </w:rPr>
  </w:style>
  <w:style w:type="paragraph" w:styleId="BalloonText">
    <w:name w:val="Balloon Text"/>
    <w:basedOn w:val="Normal"/>
    <w:semiHidden/>
    <w:rsid w:val="00785992"/>
    <w:rPr>
      <w:rFonts w:ascii="Tahoma" w:hAnsi="Tahoma" w:cs="Tahoma"/>
      <w:sz w:val="16"/>
      <w:szCs w:val="16"/>
    </w:rPr>
  </w:style>
  <w:style w:type="paragraph" w:styleId="TOC2">
    <w:name w:val="toc 2"/>
    <w:basedOn w:val="Normal"/>
    <w:next w:val="Normal"/>
    <w:autoRedefine/>
    <w:semiHidden/>
    <w:rsid w:val="001719AB"/>
    <w:pPr>
      <w:spacing w:before="120"/>
      <w:ind w:left="240"/>
    </w:pPr>
    <w:rPr>
      <w:b/>
      <w:bCs/>
      <w:sz w:val="22"/>
      <w:szCs w:val="26"/>
    </w:rPr>
  </w:style>
  <w:style w:type="paragraph" w:styleId="TOC4">
    <w:name w:val="toc 4"/>
    <w:basedOn w:val="Normal"/>
    <w:next w:val="Normal"/>
    <w:autoRedefine/>
    <w:semiHidden/>
    <w:rsid w:val="001719AB"/>
    <w:pPr>
      <w:ind w:left="720"/>
    </w:pPr>
    <w:rPr>
      <w:sz w:val="20"/>
    </w:rPr>
  </w:style>
  <w:style w:type="paragraph" w:customStyle="1" w:styleId="Default">
    <w:name w:val="Default"/>
    <w:rsid w:val="009C19D1"/>
    <w:pPr>
      <w:widowControl w:val="0"/>
      <w:autoSpaceDE w:val="0"/>
      <w:autoSpaceDN w:val="0"/>
      <w:adjustRightInd w:val="0"/>
    </w:pPr>
    <w:rPr>
      <w:rFonts w:ascii="Arial" w:eastAsia="MS Mincho" w:hAnsi="Arial" w:cs="Arial"/>
      <w:color w:val="000000"/>
      <w:sz w:val="24"/>
      <w:szCs w:val="24"/>
      <w:lang w:eastAsia="ja-JP"/>
    </w:rPr>
  </w:style>
  <w:style w:type="paragraph" w:customStyle="1" w:styleId="cm13">
    <w:name w:val="cm13"/>
    <w:basedOn w:val="Normal"/>
    <w:rsid w:val="00AB24F4"/>
    <w:pPr>
      <w:spacing w:before="100" w:beforeAutospacing="1" w:after="100" w:afterAutospacing="1"/>
    </w:pPr>
  </w:style>
  <w:style w:type="paragraph" w:customStyle="1" w:styleId="default0">
    <w:name w:val="default"/>
    <w:basedOn w:val="Normal"/>
    <w:rsid w:val="00AB24F4"/>
    <w:pPr>
      <w:spacing w:before="100" w:beforeAutospacing="1" w:after="100" w:afterAutospacing="1"/>
    </w:pPr>
  </w:style>
  <w:style w:type="paragraph" w:customStyle="1" w:styleId="cm5">
    <w:name w:val="cm5"/>
    <w:basedOn w:val="Normal"/>
    <w:rsid w:val="00AB24F4"/>
    <w:pPr>
      <w:spacing w:before="100" w:beforeAutospacing="1" w:after="100" w:afterAutospacing="1"/>
    </w:pPr>
  </w:style>
  <w:style w:type="character" w:styleId="Strong">
    <w:name w:val="Strong"/>
    <w:basedOn w:val="DefaultParagraphFont"/>
    <w:qFormat/>
    <w:rsid w:val="004F45FE"/>
    <w:rPr>
      <w:b/>
      <w:bCs/>
    </w:rPr>
  </w:style>
  <w:style w:type="paragraph" w:customStyle="1" w:styleId="cm27">
    <w:name w:val="cm27"/>
    <w:basedOn w:val="Normal"/>
    <w:rsid w:val="004F45FE"/>
    <w:pPr>
      <w:spacing w:before="100" w:beforeAutospacing="1" w:after="100" w:afterAutospacing="1"/>
    </w:pPr>
  </w:style>
  <w:style w:type="paragraph" w:customStyle="1" w:styleId="CM130">
    <w:name w:val="CM13"/>
    <w:basedOn w:val="Default"/>
    <w:next w:val="Default"/>
    <w:rsid w:val="004F45FE"/>
    <w:pPr>
      <w:spacing w:after="170"/>
    </w:pPr>
    <w:rPr>
      <w:color w:val="auto"/>
    </w:rPr>
  </w:style>
  <w:style w:type="paragraph" w:customStyle="1" w:styleId="CM30">
    <w:name w:val="CM30"/>
    <w:basedOn w:val="Default"/>
    <w:next w:val="Default"/>
    <w:rsid w:val="004F45FE"/>
    <w:pPr>
      <w:spacing w:after="225"/>
    </w:pPr>
    <w:rPr>
      <w:rFonts w:ascii="Times New Roman" w:hAnsi="Times New Roman" w:cs="Times New Roman"/>
      <w:color w:val="auto"/>
    </w:rPr>
  </w:style>
  <w:style w:type="character" w:customStyle="1" w:styleId="content1">
    <w:name w:val="content1"/>
    <w:basedOn w:val="DefaultParagraphFont"/>
    <w:rsid w:val="004F45FE"/>
    <w:rPr>
      <w:rFonts w:ascii="Arial" w:hAnsi="Arial" w:cs="Arial"/>
      <w:color w:val="000000"/>
      <w:sz w:val="18"/>
      <w:szCs w:val="18"/>
      <w:u w:val="none"/>
      <w:effect w:val="none"/>
    </w:rPr>
  </w:style>
  <w:style w:type="paragraph" w:customStyle="1" w:styleId="CM9">
    <w:name w:val="CM9"/>
    <w:basedOn w:val="Default"/>
    <w:next w:val="Default"/>
    <w:rsid w:val="00910EF9"/>
    <w:rPr>
      <w:color w:val="auto"/>
    </w:rPr>
  </w:style>
  <w:style w:type="paragraph" w:customStyle="1" w:styleId="CM50">
    <w:name w:val="CM5"/>
    <w:basedOn w:val="Default"/>
    <w:next w:val="Default"/>
    <w:rsid w:val="00910EF9"/>
    <w:pPr>
      <w:spacing w:line="231" w:lineRule="atLeast"/>
    </w:pPr>
    <w:rPr>
      <w:color w:val="auto"/>
    </w:rPr>
  </w:style>
  <w:style w:type="paragraph" w:customStyle="1" w:styleId="NormalArial">
    <w:name w:val="Normal + Arial"/>
    <w:aliases w:val="10 pt,Bold"/>
    <w:basedOn w:val="Normal"/>
    <w:link w:val="NormalArialChar"/>
    <w:rsid w:val="00BB13A2"/>
    <w:rPr>
      <w:rFonts w:ascii="Arial" w:hAnsi="Arial" w:cs="Arial"/>
      <w:b/>
    </w:rPr>
  </w:style>
  <w:style w:type="character" w:customStyle="1" w:styleId="NormalArialChar">
    <w:name w:val="Normal + Arial Char"/>
    <w:aliases w:val="10 pt Char,Bold Char"/>
    <w:basedOn w:val="DefaultParagraphFont"/>
    <w:link w:val="NormalArial"/>
    <w:rsid w:val="00BB13A2"/>
    <w:rPr>
      <w:rFonts w:ascii="Arial" w:hAnsi="Arial" w:cs="Arial"/>
      <w:b/>
      <w:sz w:val="24"/>
      <w:szCs w:val="24"/>
      <w:lang w:val="en-US" w:eastAsia="en-US" w:bidi="ar-SA"/>
    </w:rPr>
  </w:style>
  <w:style w:type="table" w:styleId="TableColorful2">
    <w:name w:val="Table Colorful 2"/>
    <w:basedOn w:val="TableNormal"/>
    <w:rsid w:val="005C5C8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HTMLPreformatted">
    <w:name w:val="HTML Preformatted"/>
    <w:basedOn w:val="Normal"/>
    <w:rsid w:val="008F1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OC3">
    <w:name w:val="toc 3"/>
    <w:basedOn w:val="Normal"/>
    <w:next w:val="Normal"/>
    <w:autoRedefine/>
    <w:semiHidden/>
    <w:rsid w:val="008F12C5"/>
    <w:pPr>
      <w:ind w:left="480"/>
    </w:pPr>
    <w:rPr>
      <w:sz w:val="20"/>
    </w:rPr>
  </w:style>
  <w:style w:type="paragraph" w:styleId="TOC5">
    <w:name w:val="toc 5"/>
    <w:basedOn w:val="Normal"/>
    <w:next w:val="Normal"/>
    <w:autoRedefine/>
    <w:semiHidden/>
    <w:rsid w:val="008F12C5"/>
    <w:pPr>
      <w:ind w:left="960"/>
    </w:pPr>
    <w:rPr>
      <w:sz w:val="20"/>
    </w:rPr>
  </w:style>
  <w:style w:type="paragraph" w:styleId="TOC6">
    <w:name w:val="toc 6"/>
    <w:basedOn w:val="Normal"/>
    <w:next w:val="Normal"/>
    <w:autoRedefine/>
    <w:semiHidden/>
    <w:rsid w:val="008F12C5"/>
    <w:pPr>
      <w:ind w:left="1200"/>
    </w:pPr>
    <w:rPr>
      <w:sz w:val="20"/>
    </w:rPr>
  </w:style>
  <w:style w:type="paragraph" w:styleId="TOC7">
    <w:name w:val="toc 7"/>
    <w:basedOn w:val="Normal"/>
    <w:next w:val="Normal"/>
    <w:autoRedefine/>
    <w:semiHidden/>
    <w:rsid w:val="008F12C5"/>
    <w:pPr>
      <w:ind w:left="1440"/>
    </w:pPr>
    <w:rPr>
      <w:sz w:val="20"/>
    </w:rPr>
  </w:style>
  <w:style w:type="paragraph" w:styleId="TOC8">
    <w:name w:val="toc 8"/>
    <w:basedOn w:val="Normal"/>
    <w:next w:val="Normal"/>
    <w:autoRedefine/>
    <w:semiHidden/>
    <w:rsid w:val="008F12C5"/>
    <w:pPr>
      <w:ind w:left="1680"/>
    </w:pPr>
    <w:rPr>
      <w:sz w:val="20"/>
    </w:rPr>
  </w:style>
  <w:style w:type="paragraph" w:styleId="TOC9">
    <w:name w:val="toc 9"/>
    <w:basedOn w:val="Normal"/>
    <w:next w:val="Normal"/>
    <w:autoRedefine/>
    <w:semiHidden/>
    <w:rsid w:val="008F12C5"/>
    <w:pPr>
      <w:ind w:left="1920"/>
    </w:pPr>
    <w:rPr>
      <w:sz w:val="20"/>
    </w:rPr>
  </w:style>
  <w:style w:type="character" w:customStyle="1" w:styleId="Heading2Char">
    <w:name w:val="Heading 2 Char"/>
    <w:basedOn w:val="DefaultParagraphFont"/>
    <w:link w:val="Heading2"/>
    <w:rsid w:val="00E575FE"/>
    <w:rPr>
      <w:b/>
      <w:bCs/>
      <w:i/>
      <w:sz w:val="28"/>
      <w:lang w:val="en-US" w:eastAsia="en-US" w:bidi="he-IL"/>
    </w:rPr>
  </w:style>
  <w:style w:type="paragraph" w:styleId="CommentSubject">
    <w:name w:val="annotation subject"/>
    <w:basedOn w:val="CommentText"/>
    <w:next w:val="CommentText"/>
    <w:semiHidden/>
    <w:rsid w:val="00072198"/>
    <w:rPr>
      <w:b/>
      <w:bCs/>
    </w:rPr>
  </w:style>
  <w:style w:type="table" w:styleId="TableClassic1">
    <w:name w:val="Table Classic 1"/>
    <w:basedOn w:val="TableNormal"/>
    <w:rsid w:val="005C5C8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
    <w:name w:val="Char"/>
    <w:basedOn w:val="Normal"/>
    <w:rsid w:val="008F42F1"/>
    <w:pPr>
      <w:spacing w:after="160" w:line="240" w:lineRule="exact"/>
    </w:pPr>
    <w:rPr>
      <w:rFonts w:ascii="Verdana" w:eastAsia="MS Mincho" w:hAnsi="Verdana"/>
      <w:sz w:val="20"/>
      <w:szCs w:val="20"/>
      <w:lang w:val="en-GB"/>
    </w:rPr>
  </w:style>
  <w:style w:type="paragraph" w:styleId="Title">
    <w:name w:val="Title"/>
    <w:qFormat/>
    <w:rsid w:val="00AE7C9F"/>
    <w:pPr>
      <w:spacing w:before="240" w:after="60"/>
      <w:jc w:val="center"/>
      <w:outlineLvl w:val="0"/>
    </w:pPr>
    <w:rPr>
      <w:rFonts w:cs="Arial"/>
      <w:b/>
      <w:bCs/>
      <w:kern w:val="28"/>
      <w:sz w:val="52"/>
      <w:szCs w:val="32"/>
    </w:rPr>
  </w:style>
  <w:style w:type="paragraph" w:customStyle="1" w:styleId="StyleNormalArial10ptBoldCentered">
    <w:name w:val="Style Normal + Arial10 ptBold + Centered"/>
    <w:rsid w:val="00AE7C9F"/>
    <w:pPr>
      <w:jc w:val="center"/>
    </w:pPr>
    <w:rPr>
      <w:rFonts w:cs="Arial"/>
      <w:b/>
      <w:sz w:val="28"/>
      <w:szCs w:val="24"/>
    </w:rPr>
  </w:style>
  <w:style w:type="paragraph" w:customStyle="1" w:styleId="StyleFooterArialNarrow9ptBefore006After-053">
    <w:name w:val="Style Footer + Arial Narrow 9 pt Before:  0.06&quot; After:  -0.53&quot;"/>
    <w:basedOn w:val="Footer"/>
    <w:rsid w:val="00E575FE"/>
    <w:pPr>
      <w:ind w:left="90" w:right="-756"/>
    </w:pPr>
    <w:rPr>
      <w:sz w:val="18"/>
      <w:szCs w:val="18"/>
    </w:rPr>
  </w:style>
  <w:style w:type="paragraph" w:customStyle="1" w:styleId="StyleArialNarrow9ptCenteredAfter-053">
    <w:name w:val="Style Arial Narrow 9 pt Centered After:  -0.53&quot;"/>
    <w:basedOn w:val="Normal"/>
    <w:rsid w:val="00E575FE"/>
    <w:pPr>
      <w:ind w:right="-756"/>
      <w:jc w:val="center"/>
    </w:pPr>
    <w:rPr>
      <w:sz w:val="18"/>
      <w:szCs w:val="18"/>
    </w:rPr>
  </w:style>
</w:styles>
</file>

<file path=word/webSettings.xml><?xml version="1.0" encoding="utf-8"?>
<w:webSettings xmlns:r="http://schemas.openxmlformats.org/officeDocument/2006/relationships" xmlns:w="http://schemas.openxmlformats.org/wordprocessingml/2006/main">
  <w:divs>
    <w:div w:id="10377354">
      <w:bodyDiv w:val="1"/>
      <w:marLeft w:val="0"/>
      <w:marRight w:val="0"/>
      <w:marTop w:val="0"/>
      <w:marBottom w:val="0"/>
      <w:divBdr>
        <w:top w:val="none" w:sz="0" w:space="0" w:color="auto"/>
        <w:left w:val="none" w:sz="0" w:space="0" w:color="auto"/>
        <w:bottom w:val="none" w:sz="0" w:space="0" w:color="auto"/>
        <w:right w:val="none" w:sz="0" w:space="0" w:color="auto"/>
      </w:divBdr>
    </w:div>
    <w:div w:id="109322104">
      <w:bodyDiv w:val="1"/>
      <w:marLeft w:val="0"/>
      <w:marRight w:val="0"/>
      <w:marTop w:val="0"/>
      <w:marBottom w:val="0"/>
      <w:divBdr>
        <w:top w:val="none" w:sz="0" w:space="0" w:color="auto"/>
        <w:left w:val="none" w:sz="0" w:space="0" w:color="auto"/>
        <w:bottom w:val="none" w:sz="0" w:space="0" w:color="auto"/>
        <w:right w:val="none" w:sz="0" w:space="0" w:color="auto"/>
      </w:divBdr>
    </w:div>
    <w:div w:id="165705083">
      <w:bodyDiv w:val="1"/>
      <w:marLeft w:val="0"/>
      <w:marRight w:val="0"/>
      <w:marTop w:val="0"/>
      <w:marBottom w:val="0"/>
      <w:divBdr>
        <w:top w:val="none" w:sz="0" w:space="0" w:color="auto"/>
        <w:left w:val="none" w:sz="0" w:space="0" w:color="auto"/>
        <w:bottom w:val="none" w:sz="0" w:space="0" w:color="auto"/>
        <w:right w:val="none" w:sz="0" w:space="0" w:color="auto"/>
      </w:divBdr>
    </w:div>
    <w:div w:id="180555236">
      <w:bodyDiv w:val="1"/>
      <w:marLeft w:val="0"/>
      <w:marRight w:val="0"/>
      <w:marTop w:val="0"/>
      <w:marBottom w:val="0"/>
      <w:divBdr>
        <w:top w:val="none" w:sz="0" w:space="0" w:color="auto"/>
        <w:left w:val="none" w:sz="0" w:space="0" w:color="auto"/>
        <w:bottom w:val="none" w:sz="0" w:space="0" w:color="auto"/>
        <w:right w:val="none" w:sz="0" w:space="0" w:color="auto"/>
      </w:divBdr>
    </w:div>
    <w:div w:id="257759478">
      <w:bodyDiv w:val="1"/>
      <w:marLeft w:val="0"/>
      <w:marRight w:val="0"/>
      <w:marTop w:val="0"/>
      <w:marBottom w:val="0"/>
      <w:divBdr>
        <w:top w:val="none" w:sz="0" w:space="0" w:color="auto"/>
        <w:left w:val="none" w:sz="0" w:space="0" w:color="auto"/>
        <w:bottom w:val="none" w:sz="0" w:space="0" w:color="auto"/>
        <w:right w:val="none" w:sz="0" w:space="0" w:color="auto"/>
      </w:divBdr>
    </w:div>
    <w:div w:id="591089817">
      <w:bodyDiv w:val="1"/>
      <w:marLeft w:val="0"/>
      <w:marRight w:val="0"/>
      <w:marTop w:val="0"/>
      <w:marBottom w:val="0"/>
      <w:divBdr>
        <w:top w:val="none" w:sz="0" w:space="0" w:color="auto"/>
        <w:left w:val="none" w:sz="0" w:space="0" w:color="auto"/>
        <w:bottom w:val="none" w:sz="0" w:space="0" w:color="auto"/>
        <w:right w:val="none" w:sz="0" w:space="0" w:color="auto"/>
      </w:divBdr>
    </w:div>
    <w:div w:id="646403206">
      <w:bodyDiv w:val="1"/>
      <w:marLeft w:val="0"/>
      <w:marRight w:val="0"/>
      <w:marTop w:val="0"/>
      <w:marBottom w:val="0"/>
      <w:divBdr>
        <w:top w:val="none" w:sz="0" w:space="0" w:color="auto"/>
        <w:left w:val="none" w:sz="0" w:space="0" w:color="auto"/>
        <w:bottom w:val="none" w:sz="0" w:space="0" w:color="auto"/>
        <w:right w:val="none" w:sz="0" w:space="0" w:color="auto"/>
      </w:divBdr>
    </w:div>
    <w:div w:id="704258075">
      <w:bodyDiv w:val="1"/>
      <w:marLeft w:val="0"/>
      <w:marRight w:val="0"/>
      <w:marTop w:val="0"/>
      <w:marBottom w:val="0"/>
      <w:divBdr>
        <w:top w:val="none" w:sz="0" w:space="0" w:color="auto"/>
        <w:left w:val="none" w:sz="0" w:space="0" w:color="auto"/>
        <w:bottom w:val="none" w:sz="0" w:space="0" w:color="auto"/>
        <w:right w:val="none" w:sz="0" w:space="0" w:color="auto"/>
      </w:divBdr>
    </w:div>
    <w:div w:id="752435958">
      <w:bodyDiv w:val="1"/>
      <w:marLeft w:val="0"/>
      <w:marRight w:val="0"/>
      <w:marTop w:val="0"/>
      <w:marBottom w:val="0"/>
      <w:divBdr>
        <w:top w:val="none" w:sz="0" w:space="0" w:color="auto"/>
        <w:left w:val="none" w:sz="0" w:space="0" w:color="auto"/>
        <w:bottom w:val="none" w:sz="0" w:space="0" w:color="auto"/>
        <w:right w:val="none" w:sz="0" w:space="0" w:color="auto"/>
      </w:divBdr>
      <w:divsChild>
        <w:div w:id="1237128445">
          <w:marLeft w:val="0"/>
          <w:marRight w:val="0"/>
          <w:marTop w:val="0"/>
          <w:marBottom w:val="0"/>
          <w:divBdr>
            <w:top w:val="none" w:sz="0" w:space="0" w:color="auto"/>
            <w:left w:val="none" w:sz="0" w:space="0" w:color="auto"/>
            <w:bottom w:val="none" w:sz="0" w:space="0" w:color="auto"/>
            <w:right w:val="none" w:sz="0" w:space="0" w:color="auto"/>
          </w:divBdr>
          <w:divsChild>
            <w:div w:id="110607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747700">
      <w:bodyDiv w:val="1"/>
      <w:marLeft w:val="0"/>
      <w:marRight w:val="0"/>
      <w:marTop w:val="0"/>
      <w:marBottom w:val="0"/>
      <w:divBdr>
        <w:top w:val="none" w:sz="0" w:space="0" w:color="auto"/>
        <w:left w:val="none" w:sz="0" w:space="0" w:color="auto"/>
        <w:bottom w:val="none" w:sz="0" w:space="0" w:color="auto"/>
        <w:right w:val="none" w:sz="0" w:space="0" w:color="auto"/>
      </w:divBdr>
      <w:divsChild>
        <w:div w:id="1320813753">
          <w:marLeft w:val="0"/>
          <w:marRight w:val="0"/>
          <w:marTop w:val="0"/>
          <w:marBottom w:val="0"/>
          <w:divBdr>
            <w:top w:val="none" w:sz="0" w:space="0" w:color="auto"/>
            <w:left w:val="none" w:sz="0" w:space="0" w:color="auto"/>
            <w:bottom w:val="none" w:sz="0" w:space="0" w:color="auto"/>
            <w:right w:val="none" w:sz="0" w:space="0" w:color="auto"/>
          </w:divBdr>
          <w:divsChild>
            <w:div w:id="209743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530150">
      <w:bodyDiv w:val="1"/>
      <w:marLeft w:val="0"/>
      <w:marRight w:val="0"/>
      <w:marTop w:val="0"/>
      <w:marBottom w:val="0"/>
      <w:divBdr>
        <w:top w:val="none" w:sz="0" w:space="0" w:color="auto"/>
        <w:left w:val="none" w:sz="0" w:space="0" w:color="auto"/>
        <w:bottom w:val="none" w:sz="0" w:space="0" w:color="auto"/>
        <w:right w:val="none" w:sz="0" w:space="0" w:color="auto"/>
      </w:divBdr>
    </w:div>
    <w:div w:id="869100066">
      <w:bodyDiv w:val="1"/>
      <w:marLeft w:val="0"/>
      <w:marRight w:val="0"/>
      <w:marTop w:val="0"/>
      <w:marBottom w:val="0"/>
      <w:divBdr>
        <w:top w:val="none" w:sz="0" w:space="0" w:color="auto"/>
        <w:left w:val="none" w:sz="0" w:space="0" w:color="auto"/>
        <w:bottom w:val="none" w:sz="0" w:space="0" w:color="auto"/>
        <w:right w:val="none" w:sz="0" w:space="0" w:color="auto"/>
      </w:divBdr>
    </w:div>
    <w:div w:id="888151279">
      <w:bodyDiv w:val="1"/>
      <w:marLeft w:val="0"/>
      <w:marRight w:val="0"/>
      <w:marTop w:val="0"/>
      <w:marBottom w:val="0"/>
      <w:divBdr>
        <w:top w:val="none" w:sz="0" w:space="0" w:color="auto"/>
        <w:left w:val="none" w:sz="0" w:space="0" w:color="auto"/>
        <w:bottom w:val="none" w:sz="0" w:space="0" w:color="auto"/>
        <w:right w:val="none" w:sz="0" w:space="0" w:color="auto"/>
      </w:divBdr>
    </w:div>
    <w:div w:id="953709278">
      <w:bodyDiv w:val="1"/>
      <w:marLeft w:val="0"/>
      <w:marRight w:val="0"/>
      <w:marTop w:val="0"/>
      <w:marBottom w:val="0"/>
      <w:divBdr>
        <w:top w:val="none" w:sz="0" w:space="0" w:color="auto"/>
        <w:left w:val="none" w:sz="0" w:space="0" w:color="auto"/>
        <w:bottom w:val="none" w:sz="0" w:space="0" w:color="auto"/>
        <w:right w:val="none" w:sz="0" w:space="0" w:color="auto"/>
      </w:divBdr>
    </w:div>
    <w:div w:id="989553737">
      <w:bodyDiv w:val="1"/>
      <w:marLeft w:val="0"/>
      <w:marRight w:val="0"/>
      <w:marTop w:val="0"/>
      <w:marBottom w:val="0"/>
      <w:divBdr>
        <w:top w:val="none" w:sz="0" w:space="0" w:color="auto"/>
        <w:left w:val="none" w:sz="0" w:space="0" w:color="auto"/>
        <w:bottom w:val="none" w:sz="0" w:space="0" w:color="auto"/>
        <w:right w:val="none" w:sz="0" w:space="0" w:color="auto"/>
      </w:divBdr>
    </w:div>
    <w:div w:id="1054816654">
      <w:bodyDiv w:val="1"/>
      <w:marLeft w:val="0"/>
      <w:marRight w:val="0"/>
      <w:marTop w:val="0"/>
      <w:marBottom w:val="0"/>
      <w:divBdr>
        <w:top w:val="none" w:sz="0" w:space="0" w:color="auto"/>
        <w:left w:val="none" w:sz="0" w:space="0" w:color="auto"/>
        <w:bottom w:val="none" w:sz="0" w:space="0" w:color="auto"/>
        <w:right w:val="none" w:sz="0" w:space="0" w:color="auto"/>
      </w:divBdr>
    </w:div>
    <w:div w:id="1084455447">
      <w:bodyDiv w:val="1"/>
      <w:marLeft w:val="0"/>
      <w:marRight w:val="0"/>
      <w:marTop w:val="0"/>
      <w:marBottom w:val="0"/>
      <w:divBdr>
        <w:top w:val="none" w:sz="0" w:space="0" w:color="auto"/>
        <w:left w:val="none" w:sz="0" w:space="0" w:color="auto"/>
        <w:bottom w:val="none" w:sz="0" w:space="0" w:color="auto"/>
        <w:right w:val="none" w:sz="0" w:space="0" w:color="auto"/>
      </w:divBdr>
    </w:div>
    <w:div w:id="1099564294">
      <w:bodyDiv w:val="1"/>
      <w:marLeft w:val="0"/>
      <w:marRight w:val="0"/>
      <w:marTop w:val="0"/>
      <w:marBottom w:val="0"/>
      <w:divBdr>
        <w:top w:val="none" w:sz="0" w:space="0" w:color="auto"/>
        <w:left w:val="none" w:sz="0" w:space="0" w:color="auto"/>
        <w:bottom w:val="none" w:sz="0" w:space="0" w:color="auto"/>
        <w:right w:val="none" w:sz="0" w:space="0" w:color="auto"/>
      </w:divBdr>
    </w:div>
    <w:div w:id="1136679629">
      <w:bodyDiv w:val="1"/>
      <w:marLeft w:val="0"/>
      <w:marRight w:val="0"/>
      <w:marTop w:val="0"/>
      <w:marBottom w:val="0"/>
      <w:divBdr>
        <w:top w:val="none" w:sz="0" w:space="0" w:color="auto"/>
        <w:left w:val="none" w:sz="0" w:space="0" w:color="auto"/>
        <w:bottom w:val="none" w:sz="0" w:space="0" w:color="auto"/>
        <w:right w:val="none" w:sz="0" w:space="0" w:color="auto"/>
      </w:divBdr>
    </w:div>
    <w:div w:id="1293754026">
      <w:bodyDiv w:val="1"/>
      <w:marLeft w:val="0"/>
      <w:marRight w:val="0"/>
      <w:marTop w:val="0"/>
      <w:marBottom w:val="0"/>
      <w:divBdr>
        <w:top w:val="none" w:sz="0" w:space="0" w:color="auto"/>
        <w:left w:val="none" w:sz="0" w:space="0" w:color="auto"/>
        <w:bottom w:val="none" w:sz="0" w:space="0" w:color="auto"/>
        <w:right w:val="none" w:sz="0" w:space="0" w:color="auto"/>
      </w:divBdr>
    </w:div>
    <w:div w:id="1376077818">
      <w:bodyDiv w:val="1"/>
      <w:marLeft w:val="0"/>
      <w:marRight w:val="0"/>
      <w:marTop w:val="0"/>
      <w:marBottom w:val="0"/>
      <w:divBdr>
        <w:top w:val="none" w:sz="0" w:space="0" w:color="auto"/>
        <w:left w:val="none" w:sz="0" w:space="0" w:color="auto"/>
        <w:bottom w:val="none" w:sz="0" w:space="0" w:color="auto"/>
        <w:right w:val="none" w:sz="0" w:space="0" w:color="auto"/>
      </w:divBdr>
    </w:div>
    <w:div w:id="1499614022">
      <w:bodyDiv w:val="1"/>
      <w:marLeft w:val="0"/>
      <w:marRight w:val="0"/>
      <w:marTop w:val="0"/>
      <w:marBottom w:val="0"/>
      <w:divBdr>
        <w:top w:val="none" w:sz="0" w:space="0" w:color="auto"/>
        <w:left w:val="none" w:sz="0" w:space="0" w:color="auto"/>
        <w:bottom w:val="none" w:sz="0" w:space="0" w:color="auto"/>
        <w:right w:val="none" w:sz="0" w:space="0" w:color="auto"/>
      </w:divBdr>
    </w:div>
    <w:div w:id="1645353338">
      <w:bodyDiv w:val="1"/>
      <w:marLeft w:val="0"/>
      <w:marRight w:val="0"/>
      <w:marTop w:val="0"/>
      <w:marBottom w:val="0"/>
      <w:divBdr>
        <w:top w:val="none" w:sz="0" w:space="0" w:color="auto"/>
        <w:left w:val="none" w:sz="0" w:space="0" w:color="auto"/>
        <w:bottom w:val="none" w:sz="0" w:space="0" w:color="auto"/>
        <w:right w:val="none" w:sz="0" w:space="0" w:color="auto"/>
      </w:divBdr>
    </w:div>
    <w:div w:id="1662201501">
      <w:bodyDiv w:val="1"/>
      <w:marLeft w:val="0"/>
      <w:marRight w:val="0"/>
      <w:marTop w:val="0"/>
      <w:marBottom w:val="0"/>
      <w:divBdr>
        <w:top w:val="none" w:sz="0" w:space="0" w:color="auto"/>
        <w:left w:val="none" w:sz="0" w:space="0" w:color="auto"/>
        <w:bottom w:val="none" w:sz="0" w:space="0" w:color="auto"/>
        <w:right w:val="none" w:sz="0" w:space="0" w:color="auto"/>
      </w:divBdr>
    </w:div>
    <w:div w:id="1675063408">
      <w:bodyDiv w:val="1"/>
      <w:marLeft w:val="0"/>
      <w:marRight w:val="0"/>
      <w:marTop w:val="0"/>
      <w:marBottom w:val="0"/>
      <w:divBdr>
        <w:top w:val="none" w:sz="0" w:space="0" w:color="auto"/>
        <w:left w:val="none" w:sz="0" w:space="0" w:color="auto"/>
        <w:bottom w:val="none" w:sz="0" w:space="0" w:color="auto"/>
        <w:right w:val="none" w:sz="0" w:space="0" w:color="auto"/>
      </w:divBdr>
    </w:div>
    <w:div w:id="1683970946">
      <w:bodyDiv w:val="1"/>
      <w:marLeft w:val="0"/>
      <w:marRight w:val="0"/>
      <w:marTop w:val="0"/>
      <w:marBottom w:val="0"/>
      <w:divBdr>
        <w:top w:val="none" w:sz="0" w:space="0" w:color="auto"/>
        <w:left w:val="none" w:sz="0" w:space="0" w:color="auto"/>
        <w:bottom w:val="none" w:sz="0" w:space="0" w:color="auto"/>
        <w:right w:val="none" w:sz="0" w:space="0" w:color="auto"/>
      </w:divBdr>
    </w:div>
    <w:div w:id="1756589366">
      <w:bodyDiv w:val="1"/>
      <w:marLeft w:val="0"/>
      <w:marRight w:val="0"/>
      <w:marTop w:val="0"/>
      <w:marBottom w:val="0"/>
      <w:divBdr>
        <w:top w:val="none" w:sz="0" w:space="0" w:color="auto"/>
        <w:left w:val="none" w:sz="0" w:space="0" w:color="auto"/>
        <w:bottom w:val="none" w:sz="0" w:space="0" w:color="auto"/>
        <w:right w:val="none" w:sz="0" w:space="0" w:color="auto"/>
      </w:divBdr>
    </w:div>
    <w:div w:id="1822579624">
      <w:bodyDiv w:val="1"/>
      <w:marLeft w:val="0"/>
      <w:marRight w:val="0"/>
      <w:marTop w:val="0"/>
      <w:marBottom w:val="0"/>
      <w:divBdr>
        <w:top w:val="none" w:sz="0" w:space="0" w:color="auto"/>
        <w:left w:val="none" w:sz="0" w:space="0" w:color="auto"/>
        <w:bottom w:val="none" w:sz="0" w:space="0" w:color="auto"/>
        <w:right w:val="none" w:sz="0" w:space="0" w:color="auto"/>
      </w:divBdr>
    </w:div>
    <w:div w:id="1828210652">
      <w:bodyDiv w:val="1"/>
      <w:marLeft w:val="0"/>
      <w:marRight w:val="0"/>
      <w:marTop w:val="0"/>
      <w:marBottom w:val="0"/>
      <w:divBdr>
        <w:top w:val="none" w:sz="0" w:space="0" w:color="auto"/>
        <w:left w:val="none" w:sz="0" w:space="0" w:color="auto"/>
        <w:bottom w:val="none" w:sz="0" w:space="0" w:color="auto"/>
        <w:right w:val="none" w:sz="0" w:space="0" w:color="auto"/>
      </w:divBdr>
    </w:div>
    <w:div w:id="1841772277">
      <w:bodyDiv w:val="1"/>
      <w:marLeft w:val="0"/>
      <w:marRight w:val="0"/>
      <w:marTop w:val="0"/>
      <w:marBottom w:val="0"/>
      <w:divBdr>
        <w:top w:val="none" w:sz="0" w:space="0" w:color="auto"/>
        <w:left w:val="none" w:sz="0" w:space="0" w:color="auto"/>
        <w:bottom w:val="none" w:sz="0" w:space="0" w:color="auto"/>
        <w:right w:val="none" w:sz="0" w:space="0" w:color="auto"/>
      </w:divBdr>
    </w:div>
    <w:div w:id="1844780380">
      <w:bodyDiv w:val="1"/>
      <w:marLeft w:val="0"/>
      <w:marRight w:val="0"/>
      <w:marTop w:val="0"/>
      <w:marBottom w:val="0"/>
      <w:divBdr>
        <w:top w:val="none" w:sz="0" w:space="0" w:color="auto"/>
        <w:left w:val="none" w:sz="0" w:space="0" w:color="auto"/>
        <w:bottom w:val="none" w:sz="0" w:space="0" w:color="auto"/>
        <w:right w:val="none" w:sz="0" w:space="0" w:color="auto"/>
      </w:divBdr>
    </w:div>
    <w:div w:id="1865315862">
      <w:bodyDiv w:val="1"/>
      <w:marLeft w:val="0"/>
      <w:marRight w:val="0"/>
      <w:marTop w:val="0"/>
      <w:marBottom w:val="0"/>
      <w:divBdr>
        <w:top w:val="none" w:sz="0" w:space="0" w:color="auto"/>
        <w:left w:val="none" w:sz="0" w:space="0" w:color="auto"/>
        <w:bottom w:val="none" w:sz="0" w:space="0" w:color="auto"/>
        <w:right w:val="none" w:sz="0" w:space="0" w:color="auto"/>
      </w:divBdr>
    </w:div>
    <w:div w:id="1879583422">
      <w:bodyDiv w:val="1"/>
      <w:marLeft w:val="0"/>
      <w:marRight w:val="0"/>
      <w:marTop w:val="0"/>
      <w:marBottom w:val="0"/>
      <w:divBdr>
        <w:top w:val="none" w:sz="0" w:space="0" w:color="auto"/>
        <w:left w:val="none" w:sz="0" w:space="0" w:color="auto"/>
        <w:bottom w:val="none" w:sz="0" w:space="0" w:color="auto"/>
        <w:right w:val="none" w:sz="0" w:space="0" w:color="auto"/>
      </w:divBdr>
    </w:div>
    <w:div w:id="1910076003">
      <w:bodyDiv w:val="1"/>
      <w:marLeft w:val="0"/>
      <w:marRight w:val="0"/>
      <w:marTop w:val="0"/>
      <w:marBottom w:val="0"/>
      <w:divBdr>
        <w:top w:val="none" w:sz="0" w:space="0" w:color="auto"/>
        <w:left w:val="none" w:sz="0" w:space="0" w:color="auto"/>
        <w:bottom w:val="none" w:sz="0" w:space="0" w:color="auto"/>
        <w:right w:val="none" w:sz="0" w:space="0" w:color="auto"/>
      </w:divBdr>
    </w:div>
    <w:div w:id="1988244368">
      <w:bodyDiv w:val="1"/>
      <w:marLeft w:val="0"/>
      <w:marRight w:val="0"/>
      <w:marTop w:val="0"/>
      <w:marBottom w:val="0"/>
      <w:divBdr>
        <w:top w:val="none" w:sz="0" w:space="0" w:color="auto"/>
        <w:left w:val="none" w:sz="0" w:space="0" w:color="auto"/>
        <w:bottom w:val="none" w:sz="0" w:space="0" w:color="auto"/>
        <w:right w:val="none" w:sz="0" w:space="0" w:color="auto"/>
      </w:divBdr>
    </w:div>
    <w:div w:id="2060588305">
      <w:bodyDiv w:val="1"/>
      <w:marLeft w:val="0"/>
      <w:marRight w:val="0"/>
      <w:marTop w:val="0"/>
      <w:marBottom w:val="0"/>
      <w:divBdr>
        <w:top w:val="none" w:sz="0" w:space="0" w:color="auto"/>
        <w:left w:val="none" w:sz="0" w:space="0" w:color="auto"/>
        <w:bottom w:val="none" w:sz="0" w:space="0" w:color="auto"/>
        <w:right w:val="none" w:sz="0" w:space="0" w:color="auto"/>
      </w:divBdr>
    </w:div>
    <w:div w:id="2061594183">
      <w:bodyDiv w:val="1"/>
      <w:marLeft w:val="0"/>
      <w:marRight w:val="0"/>
      <w:marTop w:val="0"/>
      <w:marBottom w:val="0"/>
      <w:divBdr>
        <w:top w:val="none" w:sz="0" w:space="0" w:color="auto"/>
        <w:left w:val="none" w:sz="0" w:space="0" w:color="auto"/>
        <w:bottom w:val="none" w:sz="0" w:space="0" w:color="auto"/>
        <w:right w:val="none" w:sz="0" w:space="0" w:color="auto"/>
      </w:divBdr>
    </w:div>
    <w:div w:id="2064669771">
      <w:bodyDiv w:val="1"/>
      <w:marLeft w:val="0"/>
      <w:marRight w:val="0"/>
      <w:marTop w:val="0"/>
      <w:marBottom w:val="0"/>
      <w:divBdr>
        <w:top w:val="none" w:sz="0" w:space="0" w:color="auto"/>
        <w:left w:val="none" w:sz="0" w:space="0" w:color="auto"/>
        <w:bottom w:val="none" w:sz="0" w:space="0" w:color="auto"/>
        <w:right w:val="none" w:sz="0" w:space="0" w:color="auto"/>
      </w:divBdr>
    </w:div>
    <w:div w:id="207291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13.wmf"/><Relationship Id="rId39"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image" Target="media/image21.wmf"/><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image" Target="media/image20.wmf"/><Relationship Id="rId38"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image" Target="media/image16.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1.wmf"/><Relationship Id="rId32" Type="http://schemas.openxmlformats.org/officeDocument/2006/relationships/image" Target="media/image19.wmf"/><Relationship Id="rId37" Type="http://schemas.openxmlformats.org/officeDocument/2006/relationships/image" Target="media/image24.wmf"/><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image" Target="media/image15.wmf"/><Relationship Id="rId36" Type="http://schemas.openxmlformats.org/officeDocument/2006/relationships/image" Target="media/image23.wmf"/><Relationship Id="rId10" Type="http://schemas.openxmlformats.org/officeDocument/2006/relationships/footer" Target="footer1.xml"/><Relationship Id="rId19" Type="http://schemas.openxmlformats.org/officeDocument/2006/relationships/image" Target="media/image6.wmf"/><Relationship Id="rId31" Type="http://schemas.openxmlformats.org/officeDocument/2006/relationships/image" Target="media/image18.w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isco.com/" TargetMode="External"/><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7.wmf"/><Relationship Id="rId35" Type="http://schemas.openxmlformats.org/officeDocument/2006/relationships/image" Target="media/image22.wmf"/></Relationships>
</file>

<file path=word/_rels/header4.xml.rels><?xml version="1.0" encoding="UTF-8" standalone="yes"?>
<Relationships xmlns="http://schemas.openxmlformats.org/package/2006/relationships"><Relationship Id="rId2" Type="http://schemas.openxmlformats.org/officeDocument/2006/relationships/image" Target="media/image25.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NetFormx\BIN\Db\TEMPLATES\Network%20Assessment\Network%20Assessment%20Executive%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Network Assessment Executive Report.dot</Template>
  <TotalTime>1</TotalTime>
  <Pages>25</Pages>
  <Words>1893</Words>
  <Characters>10794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lpstr>
    </vt:vector>
  </TitlesOfParts>
  <Company>Cisco Systems, Inc.</Company>
  <LinksUpToDate>false</LinksUpToDate>
  <CharactersWithSpaces>12662</CharactersWithSpaces>
  <SharedDoc>false</SharedDoc>
  <HLinks>
    <vt:vector size="90" baseType="variant">
      <vt:variant>
        <vt:i4>1179707</vt:i4>
      </vt:variant>
      <vt:variant>
        <vt:i4>86</vt:i4>
      </vt:variant>
      <vt:variant>
        <vt:i4>0</vt:i4>
      </vt:variant>
      <vt:variant>
        <vt:i4>5</vt:i4>
      </vt:variant>
      <vt:variant>
        <vt:lpwstr/>
      </vt:variant>
      <vt:variant>
        <vt:lpwstr>_Toc251500856</vt:lpwstr>
      </vt:variant>
      <vt:variant>
        <vt:i4>1179707</vt:i4>
      </vt:variant>
      <vt:variant>
        <vt:i4>80</vt:i4>
      </vt:variant>
      <vt:variant>
        <vt:i4>0</vt:i4>
      </vt:variant>
      <vt:variant>
        <vt:i4>5</vt:i4>
      </vt:variant>
      <vt:variant>
        <vt:lpwstr/>
      </vt:variant>
      <vt:variant>
        <vt:lpwstr>_Toc251500855</vt:lpwstr>
      </vt:variant>
      <vt:variant>
        <vt:i4>1179707</vt:i4>
      </vt:variant>
      <vt:variant>
        <vt:i4>74</vt:i4>
      </vt:variant>
      <vt:variant>
        <vt:i4>0</vt:i4>
      </vt:variant>
      <vt:variant>
        <vt:i4>5</vt:i4>
      </vt:variant>
      <vt:variant>
        <vt:lpwstr/>
      </vt:variant>
      <vt:variant>
        <vt:lpwstr>_Toc251500854</vt:lpwstr>
      </vt:variant>
      <vt:variant>
        <vt:i4>1179707</vt:i4>
      </vt:variant>
      <vt:variant>
        <vt:i4>68</vt:i4>
      </vt:variant>
      <vt:variant>
        <vt:i4>0</vt:i4>
      </vt:variant>
      <vt:variant>
        <vt:i4>5</vt:i4>
      </vt:variant>
      <vt:variant>
        <vt:lpwstr/>
      </vt:variant>
      <vt:variant>
        <vt:lpwstr>_Toc251500853</vt:lpwstr>
      </vt:variant>
      <vt:variant>
        <vt:i4>1179707</vt:i4>
      </vt:variant>
      <vt:variant>
        <vt:i4>62</vt:i4>
      </vt:variant>
      <vt:variant>
        <vt:i4>0</vt:i4>
      </vt:variant>
      <vt:variant>
        <vt:i4>5</vt:i4>
      </vt:variant>
      <vt:variant>
        <vt:lpwstr/>
      </vt:variant>
      <vt:variant>
        <vt:lpwstr>_Toc251500852</vt:lpwstr>
      </vt:variant>
      <vt:variant>
        <vt:i4>1179707</vt:i4>
      </vt:variant>
      <vt:variant>
        <vt:i4>56</vt:i4>
      </vt:variant>
      <vt:variant>
        <vt:i4>0</vt:i4>
      </vt:variant>
      <vt:variant>
        <vt:i4>5</vt:i4>
      </vt:variant>
      <vt:variant>
        <vt:lpwstr/>
      </vt:variant>
      <vt:variant>
        <vt:lpwstr>_Toc251500851</vt:lpwstr>
      </vt:variant>
      <vt:variant>
        <vt:i4>1179707</vt:i4>
      </vt:variant>
      <vt:variant>
        <vt:i4>50</vt:i4>
      </vt:variant>
      <vt:variant>
        <vt:i4>0</vt:i4>
      </vt:variant>
      <vt:variant>
        <vt:i4>5</vt:i4>
      </vt:variant>
      <vt:variant>
        <vt:lpwstr/>
      </vt:variant>
      <vt:variant>
        <vt:lpwstr>_Toc251500850</vt:lpwstr>
      </vt:variant>
      <vt:variant>
        <vt:i4>1245243</vt:i4>
      </vt:variant>
      <vt:variant>
        <vt:i4>44</vt:i4>
      </vt:variant>
      <vt:variant>
        <vt:i4>0</vt:i4>
      </vt:variant>
      <vt:variant>
        <vt:i4>5</vt:i4>
      </vt:variant>
      <vt:variant>
        <vt:lpwstr/>
      </vt:variant>
      <vt:variant>
        <vt:lpwstr>_Toc251500849</vt:lpwstr>
      </vt:variant>
      <vt:variant>
        <vt:i4>1245243</vt:i4>
      </vt:variant>
      <vt:variant>
        <vt:i4>38</vt:i4>
      </vt:variant>
      <vt:variant>
        <vt:i4>0</vt:i4>
      </vt:variant>
      <vt:variant>
        <vt:i4>5</vt:i4>
      </vt:variant>
      <vt:variant>
        <vt:lpwstr/>
      </vt:variant>
      <vt:variant>
        <vt:lpwstr>_Toc251500848</vt:lpwstr>
      </vt:variant>
      <vt:variant>
        <vt:i4>1245243</vt:i4>
      </vt:variant>
      <vt:variant>
        <vt:i4>32</vt:i4>
      </vt:variant>
      <vt:variant>
        <vt:i4>0</vt:i4>
      </vt:variant>
      <vt:variant>
        <vt:i4>5</vt:i4>
      </vt:variant>
      <vt:variant>
        <vt:lpwstr/>
      </vt:variant>
      <vt:variant>
        <vt:lpwstr>_Toc251500847</vt:lpwstr>
      </vt:variant>
      <vt:variant>
        <vt:i4>1245243</vt:i4>
      </vt:variant>
      <vt:variant>
        <vt:i4>26</vt:i4>
      </vt:variant>
      <vt:variant>
        <vt:i4>0</vt:i4>
      </vt:variant>
      <vt:variant>
        <vt:i4>5</vt:i4>
      </vt:variant>
      <vt:variant>
        <vt:lpwstr/>
      </vt:variant>
      <vt:variant>
        <vt:lpwstr>_Toc251500846</vt:lpwstr>
      </vt:variant>
      <vt:variant>
        <vt:i4>1245243</vt:i4>
      </vt:variant>
      <vt:variant>
        <vt:i4>20</vt:i4>
      </vt:variant>
      <vt:variant>
        <vt:i4>0</vt:i4>
      </vt:variant>
      <vt:variant>
        <vt:i4>5</vt:i4>
      </vt:variant>
      <vt:variant>
        <vt:lpwstr/>
      </vt:variant>
      <vt:variant>
        <vt:lpwstr>_Toc251500845</vt:lpwstr>
      </vt:variant>
      <vt:variant>
        <vt:i4>1245243</vt:i4>
      </vt:variant>
      <vt:variant>
        <vt:i4>14</vt:i4>
      </vt:variant>
      <vt:variant>
        <vt:i4>0</vt:i4>
      </vt:variant>
      <vt:variant>
        <vt:i4>5</vt:i4>
      </vt:variant>
      <vt:variant>
        <vt:lpwstr/>
      </vt:variant>
      <vt:variant>
        <vt:lpwstr>_Toc251500844</vt:lpwstr>
      </vt:variant>
      <vt:variant>
        <vt:i4>1245243</vt:i4>
      </vt:variant>
      <vt:variant>
        <vt:i4>8</vt:i4>
      </vt:variant>
      <vt:variant>
        <vt:i4>0</vt:i4>
      </vt:variant>
      <vt:variant>
        <vt:i4>5</vt:i4>
      </vt:variant>
      <vt:variant>
        <vt:lpwstr/>
      </vt:variant>
      <vt:variant>
        <vt:lpwstr>_Toc251500843</vt:lpwstr>
      </vt:variant>
      <vt:variant>
        <vt:i4>5898267</vt:i4>
      </vt:variant>
      <vt:variant>
        <vt:i4>0</vt:i4>
      </vt:variant>
      <vt:variant>
        <vt:i4>0</vt:i4>
      </vt:variant>
      <vt:variant>
        <vt:i4>5</vt:i4>
      </vt:variant>
      <vt:variant>
        <vt:lpwstr>http://www.cisco.com/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Administrator</dc:creator>
  <cp:keywords/>
  <dc:description/>
  <cp:lastModifiedBy>Adam Perin</cp:lastModifiedBy>
  <cp:revision>2</cp:revision>
  <cp:lastPrinted>2010-01-20T06:03:00Z</cp:lastPrinted>
  <dcterms:created xsi:type="dcterms:W3CDTF">2010-01-27T23:14:00Z</dcterms:created>
  <dcterms:modified xsi:type="dcterms:W3CDTF">2010-01-27T23:14:00Z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